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70F8D9" w14:textId="6BDC5D9A" w:rsidR="00B22241" w:rsidRDefault="002D1621" w:rsidP="00A44928">
      <w:pPr>
        <w:spacing w:after="0" w:line="240" w:lineRule="auto"/>
        <w:jc w:val="center"/>
        <w:rPr>
          <w:rFonts w:ascii="Tahoma" w:hAnsi="Tahoma" w:cs="Tahoma"/>
          <w:b/>
          <w:color w:val="365F91"/>
        </w:rPr>
      </w:pPr>
      <w:r>
        <w:rPr>
          <w:rFonts w:ascii="Tahoma" w:hAnsi="Tahoma" w:cs="Tahoma"/>
          <w:b/>
          <w:color w:val="365F91"/>
        </w:rPr>
        <w:t xml:space="preserve"> </w:t>
      </w:r>
    </w:p>
    <w:p w14:paraId="5E70F8DA" w14:textId="77777777" w:rsidR="00195B3C" w:rsidRPr="003E21C0" w:rsidRDefault="00195B3C" w:rsidP="00A44928">
      <w:pPr>
        <w:spacing w:after="0" w:line="240" w:lineRule="auto"/>
        <w:jc w:val="center"/>
        <w:rPr>
          <w:rFonts w:ascii="Tahoma" w:hAnsi="Tahoma" w:cs="Tahoma"/>
          <w:b/>
          <w:color w:val="365F91"/>
        </w:rPr>
      </w:pPr>
      <w:r w:rsidRPr="003E21C0">
        <w:rPr>
          <w:rFonts w:ascii="Tahoma" w:hAnsi="Tahoma" w:cs="Tahoma"/>
          <w:b/>
          <w:color w:val="365F91"/>
        </w:rPr>
        <w:t>EMPRESA NACIONAL DE TELECOMUNICACIONES</w:t>
      </w:r>
    </w:p>
    <w:p w14:paraId="5E70F8DB" w14:textId="77777777" w:rsidR="00195B3C" w:rsidRDefault="003648CB" w:rsidP="00A44928">
      <w:pPr>
        <w:spacing w:after="0" w:line="240" w:lineRule="auto"/>
        <w:jc w:val="center"/>
        <w:rPr>
          <w:rFonts w:ascii="Tahoma" w:hAnsi="Tahoma" w:cs="Tahoma"/>
          <w:b/>
          <w:color w:val="365F91"/>
        </w:rPr>
      </w:pPr>
      <w:r>
        <w:rPr>
          <w:rFonts w:ascii="Tahoma" w:hAnsi="Tahoma" w:cs="Tahoma"/>
          <w:b/>
          <w:color w:val="365F91"/>
        </w:rPr>
        <w:t>Entel</w:t>
      </w:r>
      <w:r w:rsidR="00195B3C" w:rsidRPr="003E21C0">
        <w:rPr>
          <w:rFonts w:ascii="Tahoma" w:hAnsi="Tahoma" w:cs="Tahoma"/>
          <w:b/>
          <w:color w:val="365F91"/>
        </w:rPr>
        <w:t xml:space="preserve"> S.A.</w:t>
      </w:r>
    </w:p>
    <w:p w14:paraId="5E70F8DC" w14:textId="77777777" w:rsidR="00371E0C" w:rsidRDefault="00371E0C" w:rsidP="00A44928">
      <w:pPr>
        <w:spacing w:after="0" w:line="240" w:lineRule="auto"/>
        <w:jc w:val="center"/>
        <w:rPr>
          <w:rFonts w:ascii="Tahoma" w:hAnsi="Tahoma" w:cs="Tahoma"/>
          <w:b/>
          <w:color w:val="365F91"/>
        </w:rPr>
      </w:pPr>
    </w:p>
    <w:p w14:paraId="5E70F8DD" w14:textId="77777777" w:rsidR="00371E0C" w:rsidRDefault="00371E0C" w:rsidP="00A44928">
      <w:pPr>
        <w:spacing w:after="0" w:line="240" w:lineRule="auto"/>
        <w:jc w:val="center"/>
        <w:rPr>
          <w:rFonts w:ascii="Tahoma" w:hAnsi="Tahoma" w:cs="Tahoma"/>
          <w:b/>
          <w:color w:val="365F91"/>
        </w:rPr>
      </w:pPr>
    </w:p>
    <w:p w14:paraId="5E70F8DE" w14:textId="77777777" w:rsidR="00371E0C" w:rsidRDefault="00371E0C" w:rsidP="00A44928">
      <w:pPr>
        <w:spacing w:after="0" w:line="240" w:lineRule="auto"/>
        <w:jc w:val="center"/>
        <w:rPr>
          <w:rFonts w:ascii="Tahoma" w:hAnsi="Tahoma" w:cs="Tahoma"/>
          <w:b/>
          <w:color w:val="365F91"/>
        </w:rPr>
      </w:pPr>
    </w:p>
    <w:p w14:paraId="5E70F8DF" w14:textId="77777777" w:rsidR="00B22241" w:rsidRDefault="00B22241" w:rsidP="00A44928">
      <w:pPr>
        <w:spacing w:after="0" w:line="240" w:lineRule="auto"/>
        <w:jc w:val="center"/>
        <w:rPr>
          <w:rFonts w:ascii="Tahoma" w:hAnsi="Tahoma" w:cs="Tahoma"/>
          <w:b/>
          <w:color w:val="365F91"/>
        </w:rPr>
      </w:pPr>
    </w:p>
    <w:p w14:paraId="5E70F8E0" w14:textId="77777777" w:rsidR="00371E0C" w:rsidRPr="003E21C0" w:rsidRDefault="00371E0C" w:rsidP="00A44928">
      <w:pPr>
        <w:spacing w:after="0" w:line="240" w:lineRule="auto"/>
        <w:jc w:val="center"/>
        <w:rPr>
          <w:rFonts w:ascii="Tahoma" w:hAnsi="Tahoma" w:cs="Tahoma"/>
          <w:b/>
          <w:color w:val="365F91"/>
        </w:rPr>
      </w:pPr>
    </w:p>
    <w:p w14:paraId="5E70F8E1" w14:textId="77777777" w:rsidR="00157861" w:rsidRDefault="00585C5A" w:rsidP="00A44928">
      <w:pPr>
        <w:spacing w:after="0" w:line="240" w:lineRule="auto"/>
        <w:jc w:val="center"/>
        <w:rPr>
          <w:rFonts w:ascii="Tahoma" w:hAnsi="Tahoma" w:cs="Tahoma"/>
          <w:snapToGrid w:val="0"/>
          <w:color w:val="365F91"/>
        </w:rPr>
      </w:pPr>
      <w:r>
        <w:rPr>
          <w:rFonts w:ascii="Tahoma" w:hAnsi="Tahoma" w:cs="Tahoma"/>
          <w:noProof/>
          <w:color w:val="365F91"/>
          <w:lang w:val="es-BO" w:eastAsia="es-BO" w:bidi="ar-SA"/>
        </w:rPr>
        <w:drawing>
          <wp:anchor distT="0" distB="0" distL="114300" distR="114300" simplePos="0" relativeHeight="251657728" behindDoc="0" locked="0" layoutInCell="1" allowOverlap="1" wp14:anchorId="5E70FC20" wp14:editId="5E70FC21">
            <wp:simplePos x="0" y="0"/>
            <wp:positionH relativeFrom="column">
              <wp:posOffset>1396365</wp:posOffset>
            </wp:positionH>
            <wp:positionV relativeFrom="paragraph">
              <wp:posOffset>25400</wp:posOffset>
            </wp:positionV>
            <wp:extent cx="3326130" cy="2245360"/>
            <wp:effectExtent l="19050" t="0" r="7620" b="0"/>
            <wp:wrapNone/>
            <wp:docPr id="3"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Agosto"/>
                    <pic:cNvPicPr>
                      <a:picLocks noChangeAspect="1" noChangeArrowheads="1"/>
                    </pic:cNvPicPr>
                  </pic:nvPicPr>
                  <pic:blipFill>
                    <a:blip r:embed="rId14"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5E70F8E2" w14:textId="77777777" w:rsidR="00B22241" w:rsidRDefault="00B22241" w:rsidP="00A44928">
      <w:pPr>
        <w:spacing w:after="0" w:line="240" w:lineRule="auto"/>
        <w:jc w:val="center"/>
        <w:rPr>
          <w:rFonts w:ascii="Tahoma" w:hAnsi="Tahoma" w:cs="Tahoma"/>
          <w:snapToGrid w:val="0"/>
          <w:color w:val="365F91"/>
        </w:rPr>
      </w:pPr>
    </w:p>
    <w:p w14:paraId="5E70F8E3" w14:textId="77777777" w:rsidR="00B22241" w:rsidRDefault="00B22241" w:rsidP="00A44928">
      <w:pPr>
        <w:spacing w:after="0" w:line="240" w:lineRule="auto"/>
        <w:jc w:val="center"/>
        <w:rPr>
          <w:rFonts w:ascii="Tahoma" w:hAnsi="Tahoma" w:cs="Tahoma"/>
          <w:snapToGrid w:val="0"/>
          <w:color w:val="365F91"/>
        </w:rPr>
      </w:pPr>
    </w:p>
    <w:p w14:paraId="5E70F8E4" w14:textId="77777777" w:rsidR="00B22241" w:rsidRDefault="00B22241" w:rsidP="00A44928">
      <w:pPr>
        <w:spacing w:after="0" w:line="240" w:lineRule="auto"/>
        <w:jc w:val="center"/>
        <w:rPr>
          <w:rFonts w:ascii="Tahoma" w:hAnsi="Tahoma" w:cs="Tahoma"/>
          <w:snapToGrid w:val="0"/>
          <w:color w:val="365F91"/>
        </w:rPr>
      </w:pPr>
    </w:p>
    <w:p w14:paraId="5E70F8E5" w14:textId="77777777" w:rsidR="00B22241" w:rsidRDefault="00B22241" w:rsidP="00A44928">
      <w:pPr>
        <w:spacing w:after="0" w:line="240" w:lineRule="auto"/>
        <w:jc w:val="center"/>
        <w:rPr>
          <w:rFonts w:ascii="Tahoma" w:hAnsi="Tahoma" w:cs="Tahoma"/>
          <w:snapToGrid w:val="0"/>
          <w:color w:val="365F91"/>
        </w:rPr>
      </w:pPr>
    </w:p>
    <w:p w14:paraId="5E70F8E6" w14:textId="77777777" w:rsidR="00B22241" w:rsidRDefault="00B22241" w:rsidP="00A44928">
      <w:pPr>
        <w:spacing w:after="0" w:line="240" w:lineRule="auto"/>
        <w:jc w:val="center"/>
        <w:rPr>
          <w:rFonts w:ascii="Tahoma" w:hAnsi="Tahoma" w:cs="Tahoma"/>
          <w:snapToGrid w:val="0"/>
          <w:color w:val="365F91"/>
        </w:rPr>
      </w:pPr>
    </w:p>
    <w:p w14:paraId="5E70F8E7" w14:textId="77777777" w:rsidR="00B22241" w:rsidRDefault="00B22241" w:rsidP="00A44928">
      <w:pPr>
        <w:spacing w:after="0" w:line="240" w:lineRule="auto"/>
        <w:jc w:val="center"/>
        <w:rPr>
          <w:rFonts w:ascii="Tahoma" w:hAnsi="Tahoma" w:cs="Tahoma"/>
          <w:snapToGrid w:val="0"/>
          <w:color w:val="365F91"/>
        </w:rPr>
      </w:pPr>
    </w:p>
    <w:p w14:paraId="5E70F8E8" w14:textId="77777777" w:rsidR="00B22241" w:rsidRDefault="00B22241" w:rsidP="00A44928">
      <w:pPr>
        <w:spacing w:after="0" w:line="240" w:lineRule="auto"/>
        <w:jc w:val="center"/>
        <w:rPr>
          <w:rFonts w:ascii="Tahoma" w:hAnsi="Tahoma" w:cs="Tahoma"/>
          <w:snapToGrid w:val="0"/>
          <w:color w:val="365F91"/>
        </w:rPr>
      </w:pPr>
    </w:p>
    <w:p w14:paraId="5E70F8E9" w14:textId="77777777" w:rsidR="00B22241" w:rsidRDefault="00B22241" w:rsidP="00A44928">
      <w:pPr>
        <w:spacing w:after="0" w:line="240" w:lineRule="auto"/>
        <w:jc w:val="center"/>
        <w:rPr>
          <w:rFonts w:ascii="Tahoma" w:hAnsi="Tahoma" w:cs="Tahoma"/>
          <w:snapToGrid w:val="0"/>
          <w:color w:val="365F91"/>
        </w:rPr>
      </w:pPr>
    </w:p>
    <w:p w14:paraId="5E70F8EA" w14:textId="77777777" w:rsidR="00B22241" w:rsidRDefault="00B22241" w:rsidP="00A44928">
      <w:pPr>
        <w:spacing w:after="0" w:line="240" w:lineRule="auto"/>
        <w:jc w:val="center"/>
        <w:rPr>
          <w:rFonts w:ascii="Tahoma" w:hAnsi="Tahoma" w:cs="Tahoma"/>
          <w:snapToGrid w:val="0"/>
          <w:color w:val="365F91"/>
        </w:rPr>
      </w:pPr>
    </w:p>
    <w:p w14:paraId="5E70F8EB" w14:textId="77777777" w:rsidR="00B22241" w:rsidRDefault="00B22241" w:rsidP="00A44928">
      <w:pPr>
        <w:spacing w:after="0" w:line="240" w:lineRule="auto"/>
        <w:jc w:val="center"/>
        <w:rPr>
          <w:rFonts w:ascii="Tahoma" w:hAnsi="Tahoma" w:cs="Tahoma"/>
          <w:snapToGrid w:val="0"/>
          <w:color w:val="365F91"/>
        </w:rPr>
      </w:pPr>
    </w:p>
    <w:p w14:paraId="5E70F8EC" w14:textId="77777777" w:rsidR="00B22241" w:rsidRDefault="00B22241" w:rsidP="00A44928">
      <w:pPr>
        <w:spacing w:after="0" w:line="240" w:lineRule="auto"/>
        <w:jc w:val="center"/>
        <w:rPr>
          <w:rFonts w:ascii="Tahoma" w:hAnsi="Tahoma" w:cs="Tahoma"/>
          <w:snapToGrid w:val="0"/>
          <w:color w:val="365F91"/>
        </w:rPr>
      </w:pPr>
    </w:p>
    <w:p w14:paraId="5E70F8ED" w14:textId="77777777" w:rsidR="00B22241" w:rsidRDefault="00B22241" w:rsidP="00A44928">
      <w:pPr>
        <w:spacing w:after="0" w:line="240" w:lineRule="auto"/>
        <w:jc w:val="center"/>
        <w:rPr>
          <w:rFonts w:ascii="Tahoma" w:hAnsi="Tahoma" w:cs="Tahoma"/>
          <w:snapToGrid w:val="0"/>
          <w:color w:val="365F91"/>
        </w:rPr>
      </w:pPr>
    </w:p>
    <w:p w14:paraId="5E70F8EE" w14:textId="77777777" w:rsidR="00B22241" w:rsidRDefault="00B22241" w:rsidP="00A44928">
      <w:pPr>
        <w:spacing w:after="0" w:line="240" w:lineRule="auto"/>
        <w:jc w:val="center"/>
        <w:rPr>
          <w:rFonts w:ascii="Tahoma" w:hAnsi="Tahoma" w:cs="Tahoma"/>
          <w:snapToGrid w:val="0"/>
          <w:color w:val="365F91"/>
        </w:rPr>
      </w:pPr>
    </w:p>
    <w:p w14:paraId="5E70F8EF" w14:textId="77777777" w:rsidR="00B22241" w:rsidRDefault="00B22241" w:rsidP="00A44928">
      <w:pPr>
        <w:spacing w:after="0" w:line="240" w:lineRule="auto"/>
        <w:jc w:val="center"/>
        <w:rPr>
          <w:rFonts w:ascii="Tahoma" w:hAnsi="Tahoma" w:cs="Tahoma"/>
          <w:snapToGrid w:val="0"/>
          <w:color w:val="365F91"/>
        </w:rPr>
      </w:pPr>
    </w:p>
    <w:p w14:paraId="5E70F8F0" w14:textId="77777777" w:rsidR="00157861" w:rsidRDefault="00157861" w:rsidP="00A44928">
      <w:pPr>
        <w:spacing w:after="0" w:line="240" w:lineRule="auto"/>
        <w:jc w:val="center"/>
        <w:rPr>
          <w:rFonts w:ascii="Tahoma" w:hAnsi="Tahoma" w:cs="Tahoma"/>
          <w:snapToGrid w:val="0"/>
          <w:color w:val="365F91"/>
        </w:rPr>
      </w:pPr>
    </w:p>
    <w:p w14:paraId="5E70F8F1" w14:textId="77777777" w:rsidR="00B22241" w:rsidRDefault="00B22241" w:rsidP="00A44928">
      <w:pPr>
        <w:spacing w:after="0" w:line="240" w:lineRule="auto"/>
        <w:jc w:val="center"/>
        <w:rPr>
          <w:rFonts w:ascii="Tahoma" w:hAnsi="Tahoma" w:cs="Tahoma"/>
          <w:snapToGrid w:val="0"/>
          <w:color w:val="365F91"/>
        </w:rPr>
      </w:pPr>
    </w:p>
    <w:p w14:paraId="5E70F8F2" w14:textId="77777777" w:rsidR="00B22241" w:rsidRDefault="00B22241" w:rsidP="00A44928">
      <w:pPr>
        <w:spacing w:after="0" w:line="240" w:lineRule="auto"/>
        <w:jc w:val="center"/>
        <w:rPr>
          <w:rFonts w:ascii="Tahoma" w:hAnsi="Tahoma" w:cs="Tahoma"/>
          <w:snapToGrid w:val="0"/>
          <w:color w:val="365F91"/>
        </w:rPr>
      </w:pPr>
    </w:p>
    <w:p w14:paraId="5E70F8F3" w14:textId="77777777" w:rsidR="00B22241" w:rsidRPr="003E21C0" w:rsidRDefault="00B22241" w:rsidP="00A44928">
      <w:pPr>
        <w:spacing w:after="0" w:line="240" w:lineRule="auto"/>
        <w:jc w:val="center"/>
        <w:rPr>
          <w:rFonts w:ascii="Tahoma" w:hAnsi="Tahoma" w:cs="Tahoma"/>
          <w:snapToGrid w:val="0"/>
          <w:color w:val="365F91"/>
        </w:rPr>
      </w:pPr>
    </w:p>
    <w:p w14:paraId="5E70F8F4" w14:textId="77777777" w:rsidR="00F01617" w:rsidRPr="00D830F7" w:rsidRDefault="00116B00" w:rsidP="00F01617">
      <w:pPr>
        <w:spacing w:after="0" w:line="240" w:lineRule="auto"/>
        <w:jc w:val="center"/>
        <w:rPr>
          <w:rFonts w:ascii="Tahoma" w:hAnsi="Tahoma" w:cs="Tahoma"/>
          <w:b/>
          <w:color w:val="365F91"/>
        </w:rPr>
      </w:pPr>
      <w:r>
        <w:rPr>
          <w:rFonts w:ascii="Tahoma" w:hAnsi="Tahoma" w:cs="Tahoma"/>
          <w:b/>
          <w:color w:val="365F91"/>
        </w:rPr>
        <w:t>ESPECIFICACIONES TÉCNICAS</w:t>
      </w:r>
    </w:p>
    <w:p w14:paraId="5E70F8F5" w14:textId="77777777" w:rsidR="00165AF8" w:rsidRDefault="00165AF8" w:rsidP="00A44928">
      <w:pPr>
        <w:spacing w:after="0" w:line="240" w:lineRule="auto"/>
        <w:jc w:val="center"/>
        <w:rPr>
          <w:rFonts w:ascii="Tahoma" w:hAnsi="Tahoma" w:cs="Tahoma"/>
          <w:color w:val="365F91"/>
        </w:rPr>
      </w:pPr>
    </w:p>
    <w:p w14:paraId="5E70F8F6" w14:textId="77777777" w:rsidR="00195B3C" w:rsidRPr="003E21C0" w:rsidRDefault="00195B3C" w:rsidP="00A44928">
      <w:pPr>
        <w:spacing w:after="0" w:line="240" w:lineRule="auto"/>
        <w:jc w:val="center"/>
        <w:rPr>
          <w:rFonts w:ascii="Tahoma" w:hAnsi="Tahoma" w:cs="Tahoma"/>
          <w:color w:val="365F91"/>
        </w:rPr>
      </w:pPr>
    </w:p>
    <w:p w14:paraId="5E70F8F7" w14:textId="77777777" w:rsidR="00195B3C" w:rsidRPr="003E21C0" w:rsidRDefault="00195B3C" w:rsidP="00A44928">
      <w:pPr>
        <w:spacing w:after="0" w:line="240" w:lineRule="auto"/>
        <w:jc w:val="center"/>
        <w:rPr>
          <w:rFonts w:ascii="Tahoma" w:hAnsi="Tahoma" w:cs="Tahoma"/>
          <w:color w:val="365F91"/>
        </w:rPr>
      </w:pPr>
    </w:p>
    <w:p w14:paraId="5E70F8F8" w14:textId="77777777" w:rsidR="00195B3C" w:rsidRPr="003E21C0" w:rsidRDefault="00195B3C" w:rsidP="00A44928">
      <w:pPr>
        <w:spacing w:after="0" w:line="240" w:lineRule="auto"/>
        <w:jc w:val="center"/>
        <w:rPr>
          <w:rFonts w:ascii="Tahoma" w:hAnsi="Tahoma" w:cs="Tahoma"/>
          <w:color w:val="365F91"/>
        </w:rPr>
      </w:pPr>
    </w:p>
    <w:p w14:paraId="5E70F8F9" w14:textId="77777777" w:rsidR="00195B3C" w:rsidRPr="003E21C0" w:rsidRDefault="00195B3C" w:rsidP="00A44928">
      <w:pPr>
        <w:spacing w:after="0" w:line="240" w:lineRule="auto"/>
        <w:jc w:val="center"/>
        <w:rPr>
          <w:rFonts w:ascii="Tahoma" w:hAnsi="Tahoma" w:cs="Tahoma"/>
          <w:b/>
          <w:color w:val="365F91"/>
        </w:rPr>
      </w:pPr>
    </w:p>
    <w:p w14:paraId="5E70F8FA" w14:textId="77777777" w:rsidR="00195B3C" w:rsidRDefault="00195B3C" w:rsidP="00A44928">
      <w:pPr>
        <w:spacing w:after="0" w:line="240" w:lineRule="auto"/>
        <w:jc w:val="center"/>
        <w:rPr>
          <w:rFonts w:ascii="Tahoma" w:hAnsi="Tahoma" w:cs="Tahoma"/>
          <w:b/>
          <w:color w:val="365F91"/>
        </w:rPr>
      </w:pPr>
    </w:p>
    <w:p w14:paraId="5E70F8FB" w14:textId="77777777" w:rsidR="00157861" w:rsidRDefault="00157861" w:rsidP="00A44928">
      <w:pPr>
        <w:spacing w:after="0" w:line="240" w:lineRule="auto"/>
        <w:jc w:val="center"/>
        <w:rPr>
          <w:rFonts w:ascii="Tahoma" w:hAnsi="Tahoma" w:cs="Tahoma"/>
          <w:b/>
          <w:color w:val="365F91"/>
        </w:rPr>
      </w:pPr>
    </w:p>
    <w:p w14:paraId="5E70F8FC" w14:textId="77777777" w:rsidR="00157861" w:rsidRDefault="00157861" w:rsidP="00A44928">
      <w:pPr>
        <w:spacing w:after="0" w:line="240" w:lineRule="auto"/>
        <w:jc w:val="center"/>
        <w:rPr>
          <w:rFonts w:ascii="Tahoma" w:hAnsi="Tahoma" w:cs="Tahoma"/>
          <w:b/>
          <w:color w:val="365F91"/>
        </w:rPr>
      </w:pPr>
    </w:p>
    <w:p w14:paraId="5E70F8FD" w14:textId="77777777" w:rsidR="00157861" w:rsidRDefault="00157861" w:rsidP="00A44928">
      <w:pPr>
        <w:spacing w:after="0" w:line="240" w:lineRule="auto"/>
        <w:jc w:val="center"/>
        <w:rPr>
          <w:rFonts w:ascii="Tahoma" w:hAnsi="Tahoma" w:cs="Tahoma"/>
          <w:b/>
          <w:color w:val="365F91"/>
        </w:rPr>
      </w:pPr>
    </w:p>
    <w:p w14:paraId="5E70F8FE" w14:textId="77777777" w:rsidR="00157861" w:rsidRDefault="00157861" w:rsidP="00A44928">
      <w:pPr>
        <w:spacing w:after="0" w:line="240" w:lineRule="auto"/>
        <w:jc w:val="center"/>
        <w:rPr>
          <w:rFonts w:ascii="Tahoma" w:hAnsi="Tahoma" w:cs="Tahoma"/>
          <w:b/>
          <w:color w:val="365F91"/>
        </w:rPr>
      </w:pPr>
    </w:p>
    <w:p w14:paraId="5E70F8FF" w14:textId="77777777" w:rsidR="00157861" w:rsidRPr="003E21C0" w:rsidRDefault="00157861" w:rsidP="00A44928">
      <w:pPr>
        <w:spacing w:after="0" w:line="240" w:lineRule="auto"/>
        <w:jc w:val="center"/>
        <w:rPr>
          <w:rFonts w:ascii="Tahoma" w:hAnsi="Tahoma" w:cs="Tahoma"/>
          <w:b/>
          <w:color w:val="365F91"/>
        </w:rPr>
      </w:pPr>
    </w:p>
    <w:p w14:paraId="5E70F900" w14:textId="77777777" w:rsidR="00195B3C" w:rsidRPr="003E21C0" w:rsidRDefault="00195B3C" w:rsidP="00A44928">
      <w:pPr>
        <w:spacing w:after="0" w:line="240" w:lineRule="auto"/>
        <w:jc w:val="center"/>
        <w:rPr>
          <w:rFonts w:ascii="Tahoma" w:hAnsi="Tahoma" w:cs="Tahoma"/>
          <w:color w:val="365F91"/>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546"/>
      </w:tblGrid>
      <w:tr w:rsidR="00195B3C" w:rsidRPr="003E21C0" w14:paraId="5E70F903" w14:textId="77777777" w:rsidTr="00157861">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14:paraId="5E70F901" w14:textId="7F30633F" w:rsidR="00371E0C" w:rsidRDefault="00D4254E" w:rsidP="00A44928">
            <w:pPr>
              <w:spacing w:after="0" w:line="240" w:lineRule="auto"/>
              <w:jc w:val="center"/>
              <w:rPr>
                <w:rFonts w:ascii="Tahoma" w:hAnsi="Tahoma" w:cs="Tahoma"/>
                <w:b/>
                <w:color w:val="365F91"/>
              </w:rPr>
            </w:pPr>
            <w:r>
              <w:rPr>
                <w:rFonts w:ascii="Tahoma" w:hAnsi="Tahoma" w:cs="Tahoma"/>
                <w:b/>
                <w:color w:val="365F91"/>
              </w:rPr>
              <w:t>COTIZACIÓN SIMPLE</w:t>
            </w:r>
            <w:r w:rsidR="00157861">
              <w:rPr>
                <w:rFonts w:ascii="Tahoma" w:hAnsi="Tahoma" w:cs="Tahoma"/>
                <w:b/>
                <w:color w:val="365F91"/>
              </w:rPr>
              <w:t xml:space="preserve"> N° </w:t>
            </w:r>
            <w:r w:rsidR="006E560C">
              <w:rPr>
                <w:rFonts w:ascii="Tahoma" w:hAnsi="Tahoma" w:cs="Tahoma"/>
                <w:b/>
                <w:color w:val="365F91"/>
              </w:rPr>
              <w:t>0</w:t>
            </w:r>
            <w:r w:rsidR="00131AEF">
              <w:rPr>
                <w:rFonts w:ascii="Tahoma" w:hAnsi="Tahoma" w:cs="Tahoma"/>
                <w:b/>
                <w:color w:val="365F91"/>
              </w:rPr>
              <w:t>3</w:t>
            </w:r>
            <w:r w:rsidR="00157861">
              <w:rPr>
                <w:rFonts w:ascii="Tahoma" w:hAnsi="Tahoma" w:cs="Tahoma"/>
                <w:b/>
                <w:color w:val="365F91"/>
              </w:rPr>
              <w:t>/</w:t>
            </w:r>
            <w:r w:rsidR="00CC3E2D">
              <w:rPr>
                <w:rFonts w:ascii="Tahoma" w:hAnsi="Tahoma" w:cs="Tahoma"/>
                <w:b/>
                <w:color w:val="365F91"/>
              </w:rPr>
              <w:t>2017</w:t>
            </w:r>
          </w:p>
          <w:p w14:paraId="5E70F902" w14:textId="1CFDC33A" w:rsidR="00157861" w:rsidRPr="003E21C0" w:rsidRDefault="00DD7987" w:rsidP="00131AEF">
            <w:pPr>
              <w:spacing w:after="0" w:line="240" w:lineRule="auto"/>
              <w:jc w:val="center"/>
              <w:rPr>
                <w:rFonts w:ascii="Tahoma" w:hAnsi="Tahoma" w:cs="Tahoma"/>
                <w:b/>
                <w:color w:val="365F91"/>
              </w:rPr>
            </w:pPr>
            <w:r>
              <w:rPr>
                <w:rFonts w:ascii="Tahoma" w:hAnsi="Tahoma" w:cs="Tahoma"/>
                <w:b/>
                <w:color w:val="365F91"/>
              </w:rPr>
              <w:t>“</w:t>
            </w:r>
            <w:r w:rsidR="00D4254E">
              <w:rPr>
                <w:rFonts w:ascii="Tahoma" w:hAnsi="Tahoma" w:cs="Tahoma"/>
                <w:b/>
                <w:color w:val="365F91"/>
              </w:rPr>
              <w:t>SERVICIOS DE LIMPIEZA</w:t>
            </w:r>
            <w:r w:rsidR="006B5A15">
              <w:rPr>
                <w:rFonts w:ascii="Tahoma" w:hAnsi="Tahoma" w:cs="Tahoma"/>
                <w:b/>
                <w:color w:val="365F91"/>
              </w:rPr>
              <w:t xml:space="preserve"> Y</w:t>
            </w:r>
            <w:r w:rsidR="00D4254E">
              <w:rPr>
                <w:rFonts w:ascii="Tahoma" w:hAnsi="Tahoma" w:cs="Tahoma"/>
                <w:b/>
                <w:color w:val="365F91"/>
              </w:rPr>
              <w:t xml:space="preserve"> ASEO</w:t>
            </w:r>
            <w:r w:rsidR="006E560C">
              <w:rPr>
                <w:rFonts w:ascii="Tahoma" w:hAnsi="Tahoma" w:cs="Tahoma"/>
                <w:b/>
                <w:color w:val="365F91"/>
              </w:rPr>
              <w:t xml:space="preserve"> INDUSTRIAL</w:t>
            </w:r>
            <w:r w:rsidR="00507FB1">
              <w:rPr>
                <w:rFonts w:ascii="Tahoma" w:hAnsi="Tahoma" w:cs="Tahoma"/>
                <w:b/>
                <w:color w:val="365F91"/>
              </w:rPr>
              <w:t xml:space="preserve"> </w:t>
            </w:r>
            <w:r w:rsidR="00131AEF">
              <w:rPr>
                <w:rFonts w:ascii="Tahoma" w:hAnsi="Tahoma" w:cs="Tahoma"/>
                <w:b/>
                <w:color w:val="365F91"/>
              </w:rPr>
              <w:t>ENTEL S.A. GUAYARAMERIN-BENI</w:t>
            </w:r>
            <w:r w:rsidR="00507FB1">
              <w:rPr>
                <w:rFonts w:ascii="Tahoma" w:hAnsi="Tahoma" w:cs="Tahoma"/>
                <w:b/>
                <w:color w:val="365F91"/>
              </w:rPr>
              <w:t xml:space="preserve">“ </w:t>
            </w:r>
          </w:p>
        </w:tc>
      </w:tr>
    </w:tbl>
    <w:p w14:paraId="5E70F904" w14:textId="77777777" w:rsidR="00CE0CB0" w:rsidRDefault="00CE0CB0" w:rsidP="00A44928">
      <w:pPr>
        <w:spacing w:after="0" w:line="240" w:lineRule="auto"/>
        <w:rPr>
          <w:rFonts w:ascii="Tahoma" w:hAnsi="Tahoma" w:cs="Tahoma"/>
          <w:color w:val="365F91"/>
        </w:rPr>
      </w:pPr>
    </w:p>
    <w:p w14:paraId="5E70F905" w14:textId="77777777" w:rsidR="00CE0CB0" w:rsidRPr="003E21C0" w:rsidRDefault="00CE0CB0" w:rsidP="00A44928">
      <w:pPr>
        <w:spacing w:after="0" w:line="240" w:lineRule="auto"/>
        <w:rPr>
          <w:rFonts w:ascii="Tahoma" w:hAnsi="Tahoma" w:cs="Tahoma"/>
          <w:color w:val="365F91"/>
        </w:rPr>
        <w:sectPr w:rsidR="00CE0CB0" w:rsidRPr="003E21C0" w:rsidSect="00B22241">
          <w:pgSz w:w="12242" w:h="15842"/>
          <w:pgMar w:top="1418" w:right="1134" w:bottom="1134" w:left="1418" w:header="720" w:footer="720" w:gutter="284"/>
          <w:pgNumType w:start="1"/>
          <w:cols w:space="720"/>
        </w:sectPr>
      </w:pPr>
    </w:p>
    <w:p w14:paraId="5E70F907" w14:textId="77777777" w:rsidR="0064402C" w:rsidRPr="009C2DE5" w:rsidRDefault="0064402C" w:rsidP="009F7C40">
      <w:pPr>
        <w:pStyle w:val="TITULOS"/>
        <w:numPr>
          <w:ilvl w:val="0"/>
          <w:numId w:val="3"/>
        </w:numPr>
        <w:spacing w:after="120" w:line="240" w:lineRule="auto"/>
        <w:ind w:left="425" w:hanging="425"/>
        <w:rPr>
          <w:rFonts w:ascii="Tahoma" w:hAnsi="Tahoma" w:cs="Tahoma"/>
          <w:color w:val="004990"/>
          <w:sz w:val="22"/>
          <w:szCs w:val="22"/>
        </w:rPr>
      </w:pPr>
      <w:bookmarkStart w:id="0" w:name="_Toc309124151"/>
      <w:r w:rsidRPr="009C2DE5">
        <w:rPr>
          <w:rFonts w:ascii="Tahoma" w:hAnsi="Tahoma" w:cs="Tahoma"/>
          <w:color w:val="004990"/>
          <w:sz w:val="22"/>
          <w:szCs w:val="22"/>
        </w:rPr>
        <w:lastRenderedPageBreak/>
        <w:t>CONDICIONES PARA LA PRESENTACIÓN DE PROPUESTAS TÉCNICAS</w:t>
      </w:r>
      <w:bookmarkEnd w:id="0"/>
    </w:p>
    <w:p w14:paraId="5E70F909" w14:textId="53CD3F9A" w:rsidR="0064402C" w:rsidRPr="009C2DE5" w:rsidRDefault="0064402C" w:rsidP="0064402C">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w:t>
      </w:r>
      <w:r w:rsidR="00D4254E">
        <w:rPr>
          <w:rFonts w:ascii="Tahoma" w:hAnsi="Tahoma" w:cs="Tahoma"/>
          <w:color w:val="004990"/>
          <w:sz w:val="22"/>
          <w:szCs w:val="22"/>
          <w:lang w:val="es-ES_tradnl" w:bidi="en-US"/>
        </w:rPr>
        <w:t>ción de la presente Invitación.</w:t>
      </w:r>
    </w:p>
    <w:p w14:paraId="5E70F90A" w14:textId="2120FE46" w:rsidR="0064402C" w:rsidRPr="009C2DE5" w:rsidRDefault="0064402C" w:rsidP="0064402C">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Para todos los incisos marcados como MANDATORIO, la calificación será CUMPLE o NO CUMPLE. </w:t>
      </w:r>
    </w:p>
    <w:p w14:paraId="5E70F90B" w14:textId="77777777" w:rsidR="0064402C" w:rsidRPr="009C2DE5" w:rsidRDefault="0064402C" w:rsidP="0064402C">
      <w:pPr>
        <w:pStyle w:val="Continuarlista"/>
        <w:ind w:left="426"/>
        <w:rPr>
          <w:rFonts w:ascii="Tahoma" w:hAnsi="Tahoma" w:cs="Tahoma"/>
          <w:color w:val="004990"/>
          <w:sz w:val="22"/>
          <w:szCs w:val="22"/>
          <w:lang w:val="es-ES_tradnl" w:bidi="en-US"/>
        </w:rPr>
      </w:pPr>
      <w:r w:rsidRPr="009C2DE5">
        <w:rPr>
          <w:rFonts w:ascii="Tahoma" w:hAnsi="Tahoma" w:cs="Tahoma"/>
          <w:color w:val="004990"/>
          <w:sz w:val="22"/>
          <w:szCs w:val="22"/>
          <w:lang w:val="es-ES_tradnl" w:bidi="en-US"/>
        </w:rPr>
        <w:t xml:space="preserve">En los requerimientos de ENTEL S.A. el oferente debe tomar en cuenta las siguientes referencias para la interpretación de las tablas. </w:t>
      </w:r>
    </w:p>
    <w:p w14:paraId="5E70F90C" w14:textId="77777777" w:rsidR="0064402C" w:rsidRPr="009C2DE5" w:rsidRDefault="0064402C" w:rsidP="0064402C">
      <w:pPr>
        <w:ind w:left="295" w:firstLine="708"/>
        <w:rPr>
          <w:rFonts w:ascii="Tahoma" w:hAnsi="Tahoma" w:cs="Tahoma"/>
          <w:color w:val="004990"/>
          <w:lang w:val="es-ES_tradnl"/>
        </w:rPr>
      </w:pPr>
      <w:r w:rsidRPr="009C2DE5">
        <w:rPr>
          <w:rFonts w:ascii="Tahoma" w:hAnsi="Tahoma" w:cs="Tahoma"/>
          <w:color w:val="004990"/>
          <w:lang w:val="es-ES_tradnl"/>
        </w:rPr>
        <w:t>Referencias:</w:t>
      </w:r>
    </w:p>
    <w:p w14:paraId="5E70F90D" w14:textId="77777777" w:rsidR="0064402C" w:rsidRPr="009C2DE5" w:rsidRDefault="004A1835" w:rsidP="0064402C">
      <w:pPr>
        <w:spacing w:after="0"/>
        <w:ind w:left="295" w:firstLine="708"/>
        <w:rPr>
          <w:rFonts w:ascii="Tahoma" w:hAnsi="Tahoma" w:cs="Tahoma"/>
          <w:color w:val="004990"/>
          <w:lang w:val="es-ES_tradnl"/>
        </w:rPr>
      </w:pPr>
      <w:r w:rsidRPr="003A0169">
        <w:rPr>
          <w:rFonts w:ascii="Tahoma" w:hAnsi="Tahoma" w:cs="Tahoma"/>
          <w:color w:val="004990"/>
          <w:lang w:val="es-ES_tradnl"/>
        </w:rPr>
        <w:fldChar w:fldCharType="begin">
          <w:ffData>
            <w:name w:val="Casilla1"/>
            <w:enabled/>
            <w:calcOnExit w:val="0"/>
            <w:checkBox>
              <w:sizeAuto/>
              <w:default w:val="1"/>
            </w:checkBox>
          </w:ffData>
        </w:fldChar>
      </w:r>
      <w:r w:rsidR="0064402C" w:rsidRPr="003A0169">
        <w:rPr>
          <w:rFonts w:ascii="Tahoma" w:hAnsi="Tahoma" w:cs="Tahoma"/>
          <w:color w:val="004990"/>
          <w:lang w:val="es-ES_tradnl"/>
        </w:rPr>
        <w:instrText xml:space="preserve"> FORMCHECKBOX </w:instrText>
      </w:r>
      <w:r w:rsidRPr="003A0169">
        <w:rPr>
          <w:rFonts w:ascii="Tahoma" w:hAnsi="Tahoma" w:cs="Tahoma"/>
          <w:color w:val="004990"/>
          <w:lang w:val="es-ES_tradnl"/>
        </w:rPr>
      </w:r>
      <w:r w:rsidRPr="003A0169">
        <w:rPr>
          <w:rFonts w:ascii="Tahoma" w:hAnsi="Tahoma" w:cs="Tahoma"/>
          <w:color w:val="004990"/>
          <w:lang w:val="es-ES_tradnl"/>
        </w:rPr>
        <w:fldChar w:fldCharType="end"/>
      </w:r>
      <w:r w:rsidR="0064402C" w:rsidRPr="009C2DE5">
        <w:rPr>
          <w:rFonts w:ascii="Tahoma" w:hAnsi="Tahoma" w:cs="Tahoma"/>
          <w:color w:val="004990"/>
          <w:lang w:val="es-ES_tradnl"/>
        </w:rPr>
        <w:tab/>
        <w:t>: Requerido por ENTEL S.A.</w:t>
      </w:r>
    </w:p>
    <w:p w14:paraId="5E70F90E" w14:textId="77777777" w:rsidR="0064402C" w:rsidRPr="009C2DE5" w:rsidRDefault="004A1835" w:rsidP="0064402C">
      <w:pPr>
        <w:spacing w:after="0"/>
        <w:ind w:left="295" w:firstLine="708"/>
        <w:rPr>
          <w:rFonts w:ascii="Tahoma" w:hAnsi="Tahoma" w:cs="Tahoma"/>
          <w:color w:val="004990"/>
          <w:lang w:val="es-ES_tradnl"/>
        </w:rPr>
      </w:pPr>
      <w:r w:rsidRPr="003A0169">
        <w:rPr>
          <w:rFonts w:ascii="Tahoma" w:hAnsi="Tahoma" w:cs="Tahoma"/>
          <w:color w:val="004990"/>
          <w:lang w:val="es-ES_tradnl"/>
        </w:rPr>
        <w:fldChar w:fldCharType="begin">
          <w:ffData>
            <w:name w:val=""/>
            <w:enabled/>
            <w:calcOnExit w:val="0"/>
            <w:checkBox>
              <w:sizeAuto/>
              <w:default w:val="0"/>
            </w:checkBox>
          </w:ffData>
        </w:fldChar>
      </w:r>
      <w:r w:rsidR="0064402C" w:rsidRPr="003A0169">
        <w:rPr>
          <w:rFonts w:ascii="Tahoma" w:hAnsi="Tahoma" w:cs="Tahoma"/>
          <w:color w:val="004990"/>
          <w:lang w:val="es-ES_tradnl"/>
        </w:rPr>
        <w:instrText xml:space="preserve"> FORMCHECKBOX </w:instrText>
      </w:r>
      <w:r w:rsidRPr="003A0169">
        <w:rPr>
          <w:rFonts w:ascii="Tahoma" w:hAnsi="Tahoma" w:cs="Tahoma"/>
          <w:color w:val="004990"/>
          <w:lang w:val="es-ES_tradnl"/>
        </w:rPr>
      </w:r>
      <w:r w:rsidRPr="003A0169">
        <w:rPr>
          <w:rFonts w:ascii="Tahoma" w:hAnsi="Tahoma" w:cs="Tahoma"/>
          <w:color w:val="004990"/>
          <w:lang w:val="es-ES_tradnl"/>
        </w:rPr>
        <w:fldChar w:fldCharType="end"/>
      </w:r>
      <w:r w:rsidR="0064402C" w:rsidRPr="009C2DE5">
        <w:rPr>
          <w:rFonts w:ascii="Tahoma" w:hAnsi="Tahoma" w:cs="Tahoma"/>
          <w:color w:val="004990"/>
          <w:lang w:val="es-ES_tradnl"/>
        </w:rPr>
        <w:tab/>
        <w:t>: No requerido por ENTEL S.A.</w:t>
      </w:r>
    </w:p>
    <w:p w14:paraId="5E70F90F" w14:textId="77777777" w:rsidR="0064402C" w:rsidRPr="009C2DE5" w:rsidRDefault="0064402C" w:rsidP="0064402C">
      <w:pPr>
        <w:spacing w:after="0" w:line="240" w:lineRule="auto"/>
        <w:ind w:left="295" w:firstLine="708"/>
        <w:jc w:val="both"/>
        <w:rPr>
          <w:rFonts w:ascii="Tahoma" w:hAnsi="Tahoma" w:cs="Tahoma"/>
          <w:color w:val="004990"/>
          <w:lang w:val="es-ES_tradnl"/>
        </w:rPr>
      </w:pPr>
      <w:r w:rsidRPr="009C2DE5">
        <w:rPr>
          <w:rFonts w:ascii="Tahoma" w:hAnsi="Tahoma" w:cs="Tahoma"/>
          <w:color w:val="004990"/>
          <w:lang w:val="es-ES_tradnl"/>
        </w:rPr>
        <w:t>---</w:t>
      </w:r>
      <w:r w:rsidRPr="009C2DE5">
        <w:rPr>
          <w:rFonts w:ascii="Tahoma" w:hAnsi="Tahoma" w:cs="Tahoma"/>
          <w:color w:val="004990"/>
          <w:lang w:val="es-ES_tradnl"/>
        </w:rPr>
        <w:tab/>
        <w:t>: No requiere respuesta</w:t>
      </w:r>
    </w:p>
    <w:p w14:paraId="5E70F910" w14:textId="77777777" w:rsidR="0064402C" w:rsidRPr="009C2DE5" w:rsidRDefault="0064402C" w:rsidP="0064402C">
      <w:pPr>
        <w:spacing w:after="0" w:line="240" w:lineRule="auto"/>
        <w:jc w:val="both"/>
        <w:rPr>
          <w:rFonts w:ascii="Tahoma" w:hAnsi="Tahoma" w:cs="Tahoma"/>
          <w:color w:val="004990"/>
          <w:lang w:val="es-ES_tradnl"/>
        </w:rPr>
      </w:pPr>
    </w:p>
    <w:p w14:paraId="27ADA6B3" w14:textId="77777777" w:rsidR="00EB3E19" w:rsidRDefault="00EB3E19" w:rsidP="0064402C">
      <w:pPr>
        <w:pStyle w:val="Prrafodelista"/>
        <w:spacing w:after="0" w:line="240" w:lineRule="atLeast"/>
        <w:ind w:hanging="720"/>
        <w:jc w:val="center"/>
        <w:rPr>
          <w:rFonts w:ascii="Tahoma" w:hAnsi="Tahoma" w:cs="Tahoma"/>
          <w:color w:val="004990"/>
          <w:lang w:val="es-ES_tradnl"/>
        </w:rPr>
      </w:pPr>
    </w:p>
    <w:tbl>
      <w:tblPr>
        <w:tblW w:w="528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1"/>
        <w:gridCol w:w="1398"/>
        <w:gridCol w:w="908"/>
        <w:gridCol w:w="1837"/>
        <w:gridCol w:w="2207"/>
        <w:gridCol w:w="2053"/>
        <w:gridCol w:w="1546"/>
      </w:tblGrid>
      <w:tr w:rsidR="00EC6F6C" w:rsidRPr="009C2DE5" w14:paraId="76932BC1" w14:textId="77777777" w:rsidTr="00EC6F6C">
        <w:trPr>
          <w:trHeight w:val="910"/>
          <w:jc w:val="center"/>
        </w:trPr>
        <w:tc>
          <w:tcPr>
            <w:tcW w:w="212"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2955B961" w14:textId="77777777" w:rsidR="00EC6F6C" w:rsidRPr="00363D85" w:rsidRDefault="00EC6F6C" w:rsidP="00EC6F6C">
            <w:pPr>
              <w:spacing w:after="0"/>
              <w:jc w:val="center"/>
              <w:rPr>
                <w:rFonts w:ascii="Tahoma" w:hAnsi="Tahoma" w:cs="Tahoma"/>
                <w:b/>
                <w:color w:val="FFFFFF" w:themeColor="background1"/>
                <w:sz w:val="16"/>
                <w:lang w:val="es-ES_tradnl"/>
              </w:rPr>
            </w:pPr>
            <w:r w:rsidRPr="00363D85">
              <w:rPr>
                <w:rFonts w:ascii="Tahoma" w:hAnsi="Tahoma" w:cs="Tahoma"/>
                <w:b/>
                <w:color w:val="FFFFFF" w:themeColor="background1"/>
                <w:sz w:val="16"/>
                <w:lang w:val="es-ES_tradnl"/>
              </w:rPr>
              <w:t>No.</w:t>
            </w:r>
          </w:p>
        </w:tc>
        <w:tc>
          <w:tcPr>
            <w:tcW w:w="673"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58B5954E" w14:textId="77777777" w:rsidR="00EC6F6C" w:rsidRPr="00363D85" w:rsidRDefault="00EC6F6C" w:rsidP="00EC6F6C">
            <w:pPr>
              <w:spacing w:after="0"/>
              <w:jc w:val="center"/>
              <w:rPr>
                <w:rFonts w:ascii="Tahoma" w:hAnsi="Tahoma" w:cs="Tahoma"/>
                <w:b/>
                <w:color w:val="FFFFFF" w:themeColor="background1"/>
                <w:sz w:val="16"/>
                <w:lang w:val="es-ES_tradnl"/>
              </w:rPr>
            </w:pPr>
            <w:proofErr w:type="spellStart"/>
            <w:r w:rsidRPr="00363D85">
              <w:rPr>
                <w:rFonts w:ascii="Tahoma" w:hAnsi="Tahoma" w:cs="Tahoma"/>
                <w:b/>
                <w:color w:val="FFFFFF" w:themeColor="background1"/>
                <w:sz w:val="16"/>
                <w:lang w:val="es-ES_tradnl"/>
              </w:rPr>
              <w:t>Item</w:t>
            </w:r>
            <w:proofErr w:type="spellEnd"/>
          </w:p>
        </w:tc>
        <w:tc>
          <w:tcPr>
            <w:tcW w:w="437"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492DADB9" w14:textId="77777777" w:rsidR="00EC6F6C" w:rsidRPr="00363D85" w:rsidRDefault="00EC6F6C" w:rsidP="00EC6F6C">
            <w:pPr>
              <w:spacing w:after="0"/>
              <w:jc w:val="center"/>
              <w:rPr>
                <w:rFonts w:ascii="Tahoma" w:hAnsi="Tahoma" w:cs="Tahoma"/>
                <w:b/>
                <w:color w:val="FFFFFF" w:themeColor="background1"/>
                <w:sz w:val="16"/>
                <w:lang w:val="es-ES_tradnl"/>
              </w:rPr>
            </w:pPr>
            <w:r w:rsidRPr="00363D85">
              <w:rPr>
                <w:rFonts w:ascii="Tahoma" w:hAnsi="Tahoma" w:cs="Tahoma"/>
                <w:b/>
                <w:color w:val="FFFFFF" w:themeColor="background1"/>
                <w:sz w:val="16"/>
                <w:lang w:val="es-ES_tradnl"/>
              </w:rPr>
              <w:t>Cantidad</w:t>
            </w:r>
          </w:p>
        </w:tc>
        <w:tc>
          <w:tcPr>
            <w:tcW w:w="884"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786E6A9F" w14:textId="77777777" w:rsidR="00EC6F6C" w:rsidRDefault="00EC6F6C" w:rsidP="00EC6F6C">
            <w:pPr>
              <w:spacing w:after="0"/>
              <w:jc w:val="center"/>
              <w:rPr>
                <w:rFonts w:ascii="Tahoma" w:hAnsi="Tahoma" w:cs="Tahoma"/>
                <w:b/>
                <w:color w:val="FFFFFF" w:themeColor="background1"/>
                <w:sz w:val="16"/>
                <w:lang w:val="es-ES_tradnl"/>
              </w:rPr>
            </w:pPr>
            <w:r w:rsidRPr="00363D85">
              <w:rPr>
                <w:rFonts w:ascii="Tahoma" w:hAnsi="Tahoma" w:cs="Tahoma"/>
                <w:b/>
                <w:color w:val="FFFFFF" w:themeColor="background1"/>
                <w:sz w:val="16"/>
                <w:lang w:val="es-ES_tradnl"/>
              </w:rPr>
              <w:t>Característica 1</w:t>
            </w:r>
          </w:p>
          <w:p w14:paraId="3EFD3C7D" w14:textId="77777777" w:rsidR="00EC6F6C" w:rsidRPr="00363D85" w:rsidRDefault="00EC6F6C" w:rsidP="00EC6F6C">
            <w:pPr>
              <w:spacing w:after="0"/>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Superficie m2</w:t>
            </w:r>
          </w:p>
        </w:tc>
        <w:tc>
          <w:tcPr>
            <w:tcW w:w="1062"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14066273" w14:textId="77777777" w:rsidR="00EC6F6C" w:rsidRDefault="00EC6F6C" w:rsidP="00EC6F6C">
            <w:pPr>
              <w:spacing w:after="0"/>
              <w:jc w:val="center"/>
              <w:rPr>
                <w:rFonts w:ascii="Tahoma" w:hAnsi="Tahoma" w:cs="Tahoma"/>
                <w:b/>
                <w:color w:val="FFFFFF" w:themeColor="background1"/>
                <w:sz w:val="16"/>
                <w:lang w:val="es-ES_tradnl"/>
              </w:rPr>
            </w:pPr>
            <w:r w:rsidRPr="00363D85">
              <w:rPr>
                <w:rFonts w:ascii="Tahoma" w:hAnsi="Tahoma" w:cs="Tahoma"/>
                <w:b/>
                <w:color w:val="FFFFFF" w:themeColor="background1"/>
                <w:sz w:val="16"/>
                <w:lang w:val="es-ES_tradnl"/>
              </w:rPr>
              <w:t>Característica 2</w:t>
            </w:r>
          </w:p>
          <w:p w14:paraId="53FBA3DA" w14:textId="77777777" w:rsidR="00EC6F6C" w:rsidRPr="00363D85" w:rsidRDefault="00EC6F6C" w:rsidP="00EC6F6C">
            <w:pPr>
              <w:spacing w:after="0"/>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Espacios de uso</w:t>
            </w:r>
          </w:p>
        </w:tc>
        <w:tc>
          <w:tcPr>
            <w:tcW w:w="988"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14:paraId="77C9C65F" w14:textId="77777777" w:rsidR="00EC6F6C" w:rsidRDefault="00EC6F6C" w:rsidP="00EC6F6C">
            <w:pPr>
              <w:spacing w:after="0"/>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Característica 3</w:t>
            </w:r>
          </w:p>
          <w:p w14:paraId="12CC2519" w14:textId="77777777" w:rsidR="00EC6F6C" w:rsidRPr="00363D85" w:rsidRDefault="00EC6F6C" w:rsidP="00EC6F6C">
            <w:pPr>
              <w:spacing w:after="0"/>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Tráfico humano</w:t>
            </w:r>
          </w:p>
        </w:tc>
        <w:tc>
          <w:tcPr>
            <w:tcW w:w="744" w:type="pct"/>
            <w:tcBorders>
              <w:top w:val="single" w:sz="4" w:space="0" w:color="004990"/>
              <w:left w:val="single" w:sz="4" w:space="0" w:color="FFFFFF" w:themeColor="background1"/>
              <w:bottom w:val="single" w:sz="4" w:space="0" w:color="004990"/>
              <w:right w:val="single" w:sz="4" w:space="0" w:color="004990"/>
            </w:tcBorders>
            <w:shd w:val="clear" w:color="auto" w:fill="004990"/>
            <w:vAlign w:val="center"/>
          </w:tcPr>
          <w:p w14:paraId="3CB7E9DA" w14:textId="77777777" w:rsidR="00EC6F6C" w:rsidRPr="00363D85" w:rsidRDefault="00EC6F6C" w:rsidP="00EC6F6C">
            <w:pPr>
              <w:spacing w:after="0"/>
              <w:jc w:val="center"/>
              <w:rPr>
                <w:rFonts w:ascii="Tahoma" w:hAnsi="Tahoma" w:cs="Tahoma"/>
                <w:b/>
                <w:color w:val="FFFFFF" w:themeColor="background1"/>
                <w:sz w:val="16"/>
                <w:lang w:val="es-ES_tradnl"/>
              </w:rPr>
            </w:pPr>
            <w:r w:rsidRPr="00363D85">
              <w:rPr>
                <w:rFonts w:ascii="Tahoma" w:hAnsi="Tahoma" w:cs="Tahoma"/>
                <w:b/>
                <w:color w:val="FFFFFF" w:themeColor="background1"/>
                <w:sz w:val="16"/>
                <w:lang w:val="es-ES_tradnl"/>
              </w:rPr>
              <w:t xml:space="preserve">Característica </w:t>
            </w:r>
            <w:r>
              <w:rPr>
                <w:rFonts w:ascii="Tahoma" w:hAnsi="Tahoma" w:cs="Tahoma"/>
                <w:b/>
                <w:color w:val="FFFFFF" w:themeColor="background1"/>
                <w:sz w:val="16"/>
                <w:lang w:val="es-ES_tradnl"/>
              </w:rPr>
              <w:t>4</w:t>
            </w:r>
          </w:p>
        </w:tc>
      </w:tr>
      <w:tr w:rsidR="00EC6F6C" w:rsidRPr="009C2DE5" w14:paraId="5F1A20E5" w14:textId="77777777" w:rsidTr="00EC6F6C">
        <w:trPr>
          <w:trHeight w:val="770"/>
          <w:jc w:val="center"/>
        </w:trPr>
        <w:tc>
          <w:tcPr>
            <w:tcW w:w="212" w:type="pct"/>
            <w:tcBorders>
              <w:top w:val="single" w:sz="4" w:space="0" w:color="004990"/>
              <w:left w:val="single" w:sz="4" w:space="0" w:color="004990"/>
              <w:right w:val="single" w:sz="4" w:space="0" w:color="004990"/>
            </w:tcBorders>
            <w:vAlign w:val="center"/>
            <w:hideMark/>
          </w:tcPr>
          <w:p w14:paraId="070289F8" w14:textId="77777777" w:rsidR="00EC6F6C" w:rsidRPr="009C2DE5" w:rsidRDefault="00EC6F6C" w:rsidP="00EC6F6C">
            <w:pPr>
              <w:spacing w:after="0"/>
              <w:jc w:val="center"/>
              <w:rPr>
                <w:rFonts w:ascii="Tahoma" w:hAnsi="Tahoma" w:cs="Tahoma"/>
                <w:color w:val="004990"/>
                <w:sz w:val="18"/>
                <w:lang w:val="es-ES_tradnl"/>
              </w:rPr>
            </w:pPr>
            <w:r>
              <w:rPr>
                <w:rFonts w:ascii="Tahoma" w:hAnsi="Tahoma" w:cs="Tahoma"/>
                <w:color w:val="004990"/>
                <w:sz w:val="18"/>
                <w:lang w:val="es-ES_tradnl"/>
              </w:rPr>
              <w:t>1</w:t>
            </w:r>
          </w:p>
        </w:tc>
        <w:tc>
          <w:tcPr>
            <w:tcW w:w="673" w:type="pct"/>
            <w:vMerge w:val="restart"/>
            <w:tcBorders>
              <w:top w:val="single" w:sz="4" w:space="0" w:color="004990"/>
              <w:left w:val="single" w:sz="4" w:space="0" w:color="004990"/>
              <w:right w:val="single" w:sz="4" w:space="0" w:color="004990"/>
            </w:tcBorders>
            <w:vAlign w:val="center"/>
            <w:hideMark/>
          </w:tcPr>
          <w:p w14:paraId="0773B681" w14:textId="77777777" w:rsidR="00EC6F6C" w:rsidRDefault="00EC6F6C" w:rsidP="00EC6F6C">
            <w:pPr>
              <w:spacing w:after="0"/>
              <w:jc w:val="center"/>
              <w:rPr>
                <w:rFonts w:ascii="Tahoma" w:hAnsi="Tahoma" w:cs="Tahoma"/>
                <w:color w:val="004990"/>
                <w:sz w:val="18"/>
                <w:lang w:val="es-ES_tradnl"/>
              </w:rPr>
            </w:pPr>
          </w:p>
          <w:p w14:paraId="7D2D2A4F" w14:textId="77777777" w:rsidR="00EC6F6C" w:rsidRDefault="00EC6F6C" w:rsidP="00EC6F6C">
            <w:pPr>
              <w:spacing w:after="0"/>
              <w:jc w:val="center"/>
              <w:rPr>
                <w:rFonts w:ascii="Tahoma" w:hAnsi="Tahoma" w:cs="Tahoma"/>
                <w:color w:val="004990"/>
                <w:sz w:val="18"/>
                <w:lang w:val="es-ES_tradnl"/>
              </w:rPr>
            </w:pPr>
            <w:r>
              <w:rPr>
                <w:rFonts w:ascii="Tahoma" w:hAnsi="Tahoma" w:cs="Tahoma"/>
                <w:color w:val="004990"/>
                <w:sz w:val="18"/>
                <w:lang w:val="es-ES_tradnl"/>
              </w:rPr>
              <w:t xml:space="preserve">Servicios de </w:t>
            </w:r>
          </w:p>
          <w:p w14:paraId="48BD026C" w14:textId="77777777" w:rsidR="00EC6F6C" w:rsidRDefault="00EC6F6C" w:rsidP="00EC6F6C">
            <w:pPr>
              <w:spacing w:after="0"/>
              <w:jc w:val="center"/>
              <w:rPr>
                <w:rFonts w:ascii="Tahoma" w:hAnsi="Tahoma" w:cs="Tahoma"/>
                <w:color w:val="004990"/>
                <w:sz w:val="18"/>
                <w:lang w:val="es-ES_tradnl"/>
              </w:rPr>
            </w:pPr>
            <w:r>
              <w:rPr>
                <w:rFonts w:ascii="Tahoma" w:hAnsi="Tahoma" w:cs="Tahoma"/>
                <w:color w:val="004990"/>
                <w:sz w:val="18"/>
                <w:lang w:val="es-ES_tradnl"/>
              </w:rPr>
              <w:t>Limpieza, Aseo y Mantenimiento Industrial</w:t>
            </w:r>
          </w:p>
          <w:p w14:paraId="1612CE77" w14:textId="77777777" w:rsidR="00EC6F6C" w:rsidRPr="009C2DE5" w:rsidRDefault="00EC6F6C" w:rsidP="00EC6F6C">
            <w:pPr>
              <w:spacing w:after="0"/>
              <w:jc w:val="center"/>
              <w:rPr>
                <w:rFonts w:ascii="Tahoma" w:hAnsi="Tahoma" w:cs="Tahoma"/>
                <w:color w:val="004990"/>
                <w:sz w:val="18"/>
                <w:lang w:val="es-ES_tradnl"/>
              </w:rPr>
            </w:pPr>
          </w:p>
        </w:tc>
        <w:tc>
          <w:tcPr>
            <w:tcW w:w="437" w:type="pct"/>
            <w:tcBorders>
              <w:top w:val="single" w:sz="4" w:space="0" w:color="004990"/>
              <w:left w:val="single" w:sz="4" w:space="0" w:color="004990"/>
              <w:right w:val="single" w:sz="4" w:space="0" w:color="004990"/>
            </w:tcBorders>
            <w:vAlign w:val="center"/>
            <w:hideMark/>
          </w:tcPr>
          <w:p w14:paraId="6A876DEA" w14:textId="77777777" w:rsidR="00EC6F6C" w:rsidRPr="009C2DE5" w:rsidRDefault="00EC6F6C" w:rsidP="00EC6F6C">
            <w:pPr>
              <w:spacing w:after="0"/>
              <w:jc w:val="center"/>
              <w:rPr>
                <w:rFonts w:ascii="Tahoma" w:hAnsi="Tahoma" w:cs="Tahoma"/>
                <w:color w:val="004990"/>
                <w:sz w:val="18"/>
                <w:lang w:val="es-ES_tradnl"/>
              </w:rPr>
            </w:pPr>
            <w:r>
              <w:rPr>
                <w:rFonts w:ascii="Tahoma" w:hAnsi="Tahoma" w:cs="Tahoma"/>
                <w:color w:val="004990"/>
                <w:sz w:val="18"/>
                <w:lang w:val="es-ES_tradnl"/>
              </w:rPr>
              <w:t>1</w:t>
            </w:r>
          </w:p>
        </w:tc>
        <w:tc>
          <w:tcPr>
            <w:tcW w:w="884" w:type="pct"/>
            <w:tcBorders>
              <w:top w:val="single" w:sz="4" w:space="0" w:color="004990"/>
              <w:left w:val="single" w:sz="4" w:space="0" w:color="004990"/>
              <w:bottom w:val="single" w:sz="4" w:space="0" w:color="004990"/>
              <w:right w:val="single" w:sz="4" w:space="0" w:color="004990"/>
            </w:tcBorders>
            <w:vAlign w:val="center"/>
            <w:hideMark/>
          </w:tcPr>
          <w:p w14:paraId="68909D2C" w14:textId="77777777" w:rsidR="00EC6F6C" w:rsidRDefault="00EC6F6C" w:rsidP="00EC6F6C">
            <w:pPr>
              <w:spacing w:after="0"/>
              <w:jc w:val="center"/>
              <w:rPr>
                <w:rFonts w:ascii="Tahoma" w:hAnsi="Tahoma" w:cs="Tahoma"/>
                <w:color w:val="004990"/>
                <w:sz w:val="18"/>
                <w:lang w:val="es-ES_tradnl"/>
              </w:rPr>
            </w:pPr>
          </w:p>
          <w:p w14:paraId="0EEA81CC" w14:textId="77777777" w:rsidR="00EC6F6C" w:rsidRDefault="00EC6F6C" w:rsidP="00EC6F6C">
            <w:pPr>
              <w:spacing w:after="0"/>
              <w:jc w:val="center"/>
              <w:rPr>
                <w:rFonts w:ascii="Tahoma" w:hAnsi="Tahoma" w:cs="Tahoma"/>
                <w:color w:val="004990"/>
                <w:sz w:val="18"/>
                <w:lang w:val="es-ES_tradnl"/>
              </w:rPr>
            </w:pPr>
            <w:r>
              <w:rPr>
                <w:rFonts w:ascii="Tahoma" w:hAnsi="Tahoma" w:cs="Tahoma"/>
                <w:color w:val="004990"/>
                <w:sz w:val="18"/>
                <w:lang w:val="es-ES_tradnl"/>
              </w:rPr>
              <w:t>Edificio</w:t>
            </w:r>
          </w:p>
          <w:p w14:paraId="5582164C" w14:textId="77777777" w:rsidR="00EC6F6C" w:rsidRDefault="00EC6F6C" w:rsidP="00EC6F6C">
            <w:pPr>
              <w:spacing w:after="0"/>
              <w:jc w:val="center"/>
              <w:rPr>
                <w:rFonts w:ascii="Tahoma" w:hAnsi="Tahoma" w:cs="Tahoma"/>
                <w:color w:val="004990"/>
                <w:sz w:val="18"/>
                <w:lang w:val="es-ES_tradnl"/>
              </w:rPr>
            </w:pPr>
            <w:r>
              <w:rPr>
                <w:rFonts w:ascii="Tahoma" w:hAnsi="Tahoma" w:cs="Tahoma"/>
                <w:color w:val="004990"/>
                <w:sz w:val="18"/>
                <w:lang w:val="es-ES_tradnl"/>
              </w:rPr>
              <w:t xml:space="preserve">Técnico </w:t>
            </w:r>
            <w:proofErr w:type="spellStart"/>
            <w:r>
              <w:rPr>
                <w:rFonts w:ascii="Tahoma" w:hAnsi="Tahoma" w:cs="Tahoma"/>
                <w:color w:val="004990"/>
                <w:sz w:val="18"/>
                <w:lang w:val="es-ES_tradnl"/>
              </w:rPr>
              <w:t>Domsat</w:t>
            </w:r>
            <w:proofErr w:type="spellEnd"/>
          </w:p>
          <w:p w14:paraId="7A9E3B5F" w14:textId="77777777" w:rsidR="00EC6F6C" w:rsidRPr="00504D62" w:rsidRDefault="00EC6F6C" w:rsidP="00EC6F6C">
            <w:pPr>
              <w:pStyle w:val="Prrafodelista"/>
              <w:numPr>
                <w:ilvl w:val="0"/>
                <w:numId w:val="24"/>
              </w:numPr>
              <w:spacing w:after="0"/>
              <w:jc w:val="center"/>
              <w:rPr>
                <w:rFonts w:ascii="Tahoma" w:hAnsi="Tahoma" w:cs="Tahoma"/>
                <w:color w:val="004990"/>
                <w:sz w:val="18"/>
                <w:lang w:val="es-ES_tradnl"/>
              </w:rPr>
            </w:pPr>
            <w:r w:rsidRPr="00504D62">
              <w:rPr>
                <w:rFonts w:ascii="Tahoma" w:hAnsi="Tahoma" w:cs="Tahoma"/>
                <w:color w:val="004990"/>
                <w:sz w:val="18"/>
                <w:lang w:val="es-ES_tradnl"/>
              </w:rPr>
              <w:t>m2</w:t>
            </w:r>
          </w:p>
        </w:tc>
        <w:tc>
          <w:tcPr>
            <w:tcW w:w="1062" w:type="pct"/>
            <w:tcBorders>
              <w:top w:val="single" w:sz="4" w:space="0" w:color="004990"/>
              <w:left w:val="single" w:sz="4" w:space="0" w:color="004990"/>
              <w:bottom w:val="single" w:sz="4" w:space="0" w:color="004990"/>
              <w:right w:val="single" w:sz="4" w:space="0" w:color="004990"/>
            </w:tcBorders>
            <w:vAlign w:val="center"/>
            <w:hideMark/>
          </w:tcPr>
          <w:p w14:paraId="23589C95" w14:textId="77777777" w:rsidR="00EC6F6C" w:rsidRPr="00504D62" w:rsidRDefault="00EC6F6C" w:rsidP="00EC6F6C">
            <w:pPr>
              <w:pStyle w:val="Prrafodelista"/>
              <w:numPr>
                <w:ilvl w:val="0"/>
                <w:numId w:val="15"/>
              </w:numPr>
              <w:spacing w:after="0"/>
              <w:jc w:val="both"/>
              <w:rPr>
                <w:rFonts w:ascii="Tahoma" w:hAnsi="Tahoma" w:cs="Tahoma"/>
                <w:color w:val="004990"/>
                <w:sz w:val="18"/>
                <w:lang w:val="es-ES_tradnl"/>
              </w:rPr>
            </w:pPr>
            <w:r>
              <w:rPr>
                <w:rFonts w:ascii="Tahoma" w:hAnsi="Tahoma" w:cs="Tahoma"/>
                <w:color w:val="004990"/>
                <w:sz w:val="18"/>
                <w:lang w:val="es-ES_tradnl"/>
              </w:rPr>
              <w:t>1</w:t>
            </w:r>
            <w:r w:rsidRPr="00ED5848">
              <w:rPr>
                <w:rFonts w:ascii="Tahoma" w:hAnsi="Tahoma" w:cs="Tahoma"/>
                <w:color w:val="004990"/>
                <w:sz w:val="18"/>
                <w:lang w:val="es-ES_tradnl"/>
              </w:rPr>
              <w:t xml:space="preserve"> Oficinas </w:t>
            </w:r>
            <w:r>
              <w:rPr>
                <w:rFonts w:ascii="Tahoma" w:hAnsi="Tahoma" w:cs="Tahoma"/>
                <w:color w:val="004990"/>
                <w:sz w:val="18"/>
                <w:lang w:val="es-ES_tradnl"/>
              </w:rPr>
              <w:t>de</w:t>
            </w:r>
            <w:r w:rsidRPr="00ED5848">
              <w:rPr>
                <w:rFonts w:ascii="Tahoma" w:hAnsi="Tahoma" w:cs="Tahoma"/>
                <w:color w:val="004990"/>
                <w:sz w:val="18"/>
                <w:lang w:val="es-ES_tradnl"/>
              </w:rPr>
              <w:t xml:space="preserve"> planta baja</w:t>
            </w:r>
            <w:r>
              <w:rPr>
                <w:rFonts w:ascii="Tahoma" w:hAnsi="Tahoma" w:cs="Tahoma"/>
                <w:color w:val="004990"/>
                <w:sz w:val="18"/>
                <w:lang w:val="es-ES_tradnl"/>
              </w:rPr>
              <w:t xml:space="preserve"> Equipo O&amp;M</w:t>
            </w:r>
          </w:p>
          <w:p w14:paraId="197BB75B" w14:textId="77777777" w:rsidR="00EC6F6C" w:rsidRPr="00ED5848" w:rsidRDefault="00EC6F6C" w:rsidP="00EC6F6C">
            <w:pPr>
              <w:pStyle w:val="Prrafodelista"/>
              <w:numPr>
                <w:ilvl w:val="0"/>
                <w:numId w:val="15"/>
              </w:numPr>
              <w:spacing w:after="0"/>
              <w:jc w:val="both"/>
              <w:rPr>
                <w:rFonts w:ascii="Tahoma" w:hAnsi="Tahoma" w:cs="Tahoma"/>
                <w:color w:val="004990"/>
                <w:sz w:val="18"/>
                <w:lang w:val="es-ES_tradnl"/>
              </w:rPr>
            </w:pPr>
            <w:r w:rsidRPr="00ED5848">
              <w:rPr>
                <w:rFonts w:ascii="Tahoma" w:hAnsi="Tahoma" w:cs="Tahoma"/>
                <w:color w:val="004990"/>
                <w:sz w:val="18"/>
                <w:lang w:val="es-ES_tradnl"/>
              </w:rPr>
              <w:t>Corredor exterior</w:t>
            </w:r>
            <w:r>
              <w:rPr>
                <w:rFonts w:ascii="Tahoma" w:hAnsi="Tahoma" w:cs="Tahoma"/>
                <w:color w:val="004990"/>
                <w:sz w:val="18"/>
                <w:lang w:val="es-ES_tradnl"/>
              </w:rPr>
              <w:t xml:space="preserve"> e interior</w:t>
            </w:r>
          </w:p>
        </w:tc>
        <w:tc>
          <w:tcPr>
            <w:tcW w:w="988" w:type="pct"/>
            <w:tcBorders>
              <w:top w:val="single" w:sz="4" w:space="0" w:color="004990"/>
              <w:left w:val="single" w:sz="4" w:space="0" w:color="004990"/>
              <w:bottom w:val="single" w:sz="4" w:space="0" w:color="004990"/>
              <w:right w:val="single" w:sz="4" w:space="0" w:color="004990"/>
            </w:tcBorders>
            <w:vAlign w:val="center"/>
          </w:tcPr>
          <w:p w14:paraId="3A35CC84" w14:textId="77777777" w:rsidR="00EC6F6C" w:rsidRPr="00660BF0" w:rsidRDefault="00EC6F6C" w:rsidP="00EC6F6C">
            <w:pPr>
              <w:spacing w:after="0"/>
              <w:jc w:val="both"/>
              <w:rPr>
                <w:rFonts w:ascii="Tahoma" w:hAnsi="Tahoma" w:cs="Tahoma"/>
                <w:color w:val="004990"/>
                <w:sz w:val="18"/>
                <w:lang w:val="es-ES_tradnl"/>
              </w:rPr>
            </w:pPr>
            <w:r>
              <w:rPr>
                <w:rFonts w:ascii="Tahoma" w:hAnsi="Tahoma" w:cs="Tahoma"/>
                <w:color w:val="004990"/>
                <w:sz w:val="18"/>
                <w:lang w:val="es-ES_tradnl"/>
              </w:rPr>
              <w:t>2</w:t>
            </w:r>
            <w:r w:rsidRPr="00660BF0">
              <w:rPr>
                <w:rFonts w:ascii="Tahoma" w:hAnsi="Tahoma" w:cs="Tahoma"/>
                <w:color w:val="004990"/>
                <w:sz w:val="18"/>
                <w:lang w:val="es-ES_tradnl"/>
              </w:rPr>
              <w:t xml:space="preserve"> funcionarios</w:t>
            </w:r>
          </w:p>
        </w:tc>
        <w:tc>
          <w:tcPr>
            <w:tcW w:w="744" w:type="pct"/>
            <w:vMerge w:val="restart"/>
            <w:tcBorders>
              <w:top w:val="single" w:sz="4" w:space="0" w:color="004990"/>
              <w:left w:val="single" w:sz="4" w:space="0" w:color="004990"/>
              <w:right w:val="single" w:sz="4" w:space="0" w:color="004990"/>
            </w:tcBorders>
            <w:vAlign w:val="center"/>
          </w:tcPr>
          <w:p w14:paraId="3CF3AF1B" w14:textId="77777777" w:rsidR="00EC6F6C" w:rsidRDefault="00EC6F6C" w:rsidP="00EC6F6C">
            <w:pPr>
              <w:spacing w:after="0"/>
              <w:jc w:val="center"/>
              <w:rPr>
                <w:rFonts w:ascii="Tahoma" w:hAnsi="Tahoma" w:cs="Tahoma"/>
                <w:color w:val="004990"/>
                <w:sz w:val="18"/>
                <w:lang w:val="es-ES_tradnl"/>
              </w:rPr>
            </w:pPr>
          </w:p>
          <w:p w14:paraId="6B917FC3" w14:textId="77777777" w:rsidR="00EC6F6C" w:rsidRDefault="00EC6F6C" w:rsidP="00EC6F6C">
            <w:pPr>
              <w:spacing w:after="0"/>
              <w:jc w:val="center"/>
              <w:rPr>
                <w:rFonts w:ascii="Tahoma" w:hAnsi="Tahoma" w:cs="Tahoma"/>
                <w:color w:val="004990"/>
                <w:sz w:val="18"/>
                <w:lang w:val="es-ES_tradnl"/>
              </w:rPr>
            </w:pPr>
            <w:r>
              <w:rPr>
                <w:rFonts w:ascii="Tahoma" w:hAnsi="Tahoma" w:cs="Tahoma"/>
                <w:color w:val="004990"/>
                <w:sz w:val="18"/>
                <w:lang w:val="es-ES_tradnl"/>
              </w:rPr>
              <w:t>Ciudad de</w:t>
            </w:r>
          </w:p>
          <w:p w14:paraId="47DF5DB1" w14:textId="77777777" w:rsidR="00EC6F6C" w:rsidRPr="009C2DE5" w:rsidRDefault="00EC6F6C" w:rsidP="00EC6F6C">
            <w:pPr>
              <w:spacing w:after="0"/>
              <w:jc w:val="center"/>
              <w:rPr>
                <w:rFonts w:ascii="Tahoma" w:hAnsi="Tahoma" w:cs="Tahoma"/>
                <w:color w:val="004990"/>
                <w:sz w:val="18"/>
                <w:lang w:val="es-ES_tradnl"/>
              </w:rPr>
            </w:pPr>
            <w:r>
              <w:rPr>
                <w:rFonts w:ascii="Tahoma" w:hAnsi="Tahoma" w:cs="Tahoma"/>
                <w:color w:val="004990"/>
                <w:sz w:val="18"/>
                <w:lang w:val="es-ES_tradnl"/>
              </w:rPr>
              <w:t xml:space="preserve"> </w:t>
            </w:r>
            <w:proofErr w:type="spellStart"/>
            <w:r>
              <w:rPr>
                <w:rFonts w:ascii="Tahoma" w:hAnsi="Tahoma" w:cs="Tahoma"/>
                <w:color w:val="004990"/>
                <w:sz w:val="18"/>
                <w:lang w:val="es-ES_tradnl"/>
              </w:rPr>
              <w:t>Guayaramerin</w:t>
            </w:r>
            <w:proofErr w:type="spellEnd"/>
          </w:p>
        </w:tc>
      </w:tr>
      <w:tr w:rsidR="00EC6F6C" w:rsidRPr="009C2DE5" w14:paraId="044DC814" w14:textId="77777777" w:rsidTr="00EC6F6C">
        <w:trPr>
          <w:trHeight w:val="770"/>
          <w:jc w:val="center"/>
        </w:trPr>
        <w:tc>
          <w:tcPr>
            <w:tcW w:w="212" w:type="pct"/>
            <w:tcBorders>
              <w:left w:val="single" w:sz="4" w:space="0" w:color="004990"/>
              <w:right w:val="single" w:sz="4" w:space="0" w:color="004990"/>
            </w:tcBorders>
            <w:vAlign w:val="center"/>
          </w:tcPr>
          <w:p w14:paraId="086CE9FB" w14:textId="77777777" w:rsidR="00EC6F6C" w:rsidRDefault="00EC6F6C" w:rsidP="00EC6F6C">
            <w:pPr>
              <w:spacing w:after="0"/>
              <w:jc w:val="center"/>
              <w:rPr>
                <w:rFonts w:ascii="Tahoma" w:hAnsi="Tahoma" w:cs="Tahoma"/>
                <w:color w:val="004990"/>
                <w:sz w:val="18"/>
                <w:lang w:val="es-ES_tradnl"/>
              </w:rPr>
            </w:pPr>
            <w:r>
              <w:rPr>
                <w:rFonts w:ascii="Tahoma" w:hAnsi="Tahoma" w:cs="Tahoma"/>
                <w:color w:val="004990"/>
                <w:sz w:val="18"/>
                <w:lang w:val="es-ES_tradnl"/>
              </w:rPr>
              <w:t>2</w:t>
            </w:r>
          </w:p>
        </w:tc>
        <w:tc>
          <w:tcPr>
            <w:tcW w:w="673" w:type="pct"/>
            <w:vMerge/>
            <w:tcBorders>
              <w:left w:val="single" w:sz="4" w:space="0" w:color="004990"/>
              <w:right w:val="single" w:sz="4" w:space="0" w:color="004990"/>
            </w:tcBorders>
            <w:vAlign w:val="center"/>
          </w:tcPr>
          <w:p w14:paraId="5558EE2A" w14:textId="77777777" w:rsidR="00EC6F6C" w:rsidRDefault="00EC6F6C" w:rsidP="00EC6F6C">
            <w:pPr>
              <w:spacing w:after="0"/>
              <w:jc w:val="center"/>
              <w:rPr>
                <w:rFonts w:ascii="Tahoma" w:hAnsi="Tahoma" w:cs="Tahoma"/>
                <w:color w:val="004990"/>
                <w:sz w:val="18"/>
                <w:lang w:val="es-ES_tradnl"/>
              </w:rPr>
            </w:pPr>
          </w:p>
        </w:tc>
        <w:tc>
          <w:tcPr>
            <w:tcW w:w="437" w:type="pct"/>
            <w:tcBorders>
              <w:left w:val="single" w:sz="4" w:space="0" w:color="004990"/>
              <w:right w:val="single" w:sz="4" w:space="0" w:color="004990"/>
            </w:tcBorders>
            <w:vAlign w:val="center"/>
          </w:tcPr>
          <w:p w14:paraId="4FB5B300" w14:textId="77777777" w:rsidR="00EC6F6C" w:rsidRDefault="00EC6F6C" w:rsidP="00EC6F6C">
            <w:pPr>
              <w:spacing w:after="0"/>
              <w:jc w:val="center"/>
              <w:rPr>
                <w:rFonts w:ascii="Tahoma" w:hAnsi="Tahoma" w:cs="Tahoma"/>
                <w:color w:val="004990"/>
                <w:sz w:val="18"/>
                <w:lang w:val="es-ES_tradnl"/>
              </w:rPr>
            </w:pPr>
            <w:r>
              <w:rPr>
                <w:rFonts w:ascii="Tahoma" w:hAnsi="Tahoma" w:cs="Tahoma"/>
                <w:color w:val="004990"/>
                <w:sz w:val="18"/>
                <w:lang w:val="es-ES_tradnl"/>
              </w:rPr>
              <w:t>1</w:t>
            </w:r>
          </w:p>
        </w:tc>
        <w:tc>
          <w:tcPr>
            <w:tcW w:w="884" w:type="pct"/>
            <w:tcBorders>
              <w:top w:val="single" w:sz="4" w:space="0" w:color="004990"/>
              <w:left w:val="single" w:sz="4" w:space="0" w:color="004990"/>
              <w:bottom w:val="single" w:sz="4" w:space="0" w:color="004990"/>
              <w:right w:val="single" w:sz="4" w:space="0" w:color="004990"/>
            </w:tcBorders>
            <w:vAlign w:val="center"/>
          </w:tcPr>
          <w:p w14:paraId="08A0D681" w14:textId="77777777" w:rsidR="00EC6F6C" w:rsidRDefault="00EC6F6C" w:rsidP="00EC6F6C">
            <w:pPr>
              <w:pStyle w:val="Prrafodelista"/>
              <w:spacing w:after="0"/>
              <w:ind w:left="0"/>
              <w:jc w:val="center"/>
              <w:rPr>
                <w:rFonts w:ascii="Tahoma" w:hAnsi="Tahoma" w:cs="Tahoma"/>
                <w:color w:val="004990"/>
                <w:sz w:val="18"/>
                <w:lang w:val="es-ES_tradnl"/>
              </w:rPr>
            </w:pPr>
            <w:r>
              <w:rPr>
                <w:rFonts w:ascii="Tahoma" w:hAnsi="Tahoma" w:cs="Tahoma"/>
                <w:color w:val="004990"/>
                <w:sz w:val="18"/>
                <w:lang w:val="es-ES_tradnl"/>
              </w:rPr>
              <w:t>Edificio Entel de una Plantas y su balcón.</w:t>
            </w:r>
          </w:p>
          <w:p w14:paraId="1D51BBA0" w14:textId="77777777" w:rsidR="00EC6F6C" w:rsidRDefault="00EC6F6C" w:rsidP="00EC6F6C">
            <w:pPr>
              <w:pStyle w:val="Prrafodelista"/>
              <w:spacing w:after="0"/>
              <w:ind w:left="0"/>
              <w:jc w:val="center"/>
              <w:rPr>
                <w:rFonts w:ascii="Tahoma" w:hAnsi="Tahoma" w:cs="Tahoma"/>
                <w:color w:val="004990"/>
                <w:sz w:val="18"/>
                <w:lang w:val="es-ES_tradnl"/>
              </w:rPr>
            </w:pPr>
            <w:r>
              <w:rPr>
                <w:rFonts w:ascii="Tahoma" w:hAnsi="Tahoma" w:cs="Tahoma"/>
                <w:color w:val="004990"/>
                <w:sz w:val="18"/>
                <w:lang w:val="es-ES_tradnl"/>
              </w:rPr>
              <w:t>Multicentro, Ventas Indirectas;</w:t>
            </w:r>
          </w:p>
          <w:p w14:paraId="6397BBC5" w14:textId="77777777" w:rsidR="00EC6F6C" w:rsidRPr="00375103" w:rsidRDefault="00EC6F6C" w:rsidP="00EC6F6C">
            <w:pPr>
              <w:pStyle w:val="Prrafodelista"/>
              <w:numPr>
                <w:ilvl w:val="0"/>
                <w:numId w:val="26"/>
              </w:numPr>
              <w:spacing w:after="0"/>
              <w:jc w:val="center"/>
              <w:rPr>
                <w:rFonts w:ascii="Tahoma" w:hAnsi="Tahoma" w:cs="Tahoma"/>
                <w:color w:val="004990"/>
                <w:sz w:val="18"/>
                <w:lang w:val="es-ES_tradnl"/>
              </w:rPr>
            </w:pPr>
            <w:r w:rsidRPr="00375103">
              <w:rPr>
                <w:rFonts w:ascii="Tahoma" w:hAnsi="Tahoma" w:cs="Tahoma"/>
                <w:color w:val="004990"/>
                <w:sz w:val="18"/>
                <w:lang w:val="es-ES_tradnl"/>
              </w:rPr>
              <w:t>m2</w:t>
            </w:r>
          </w:p>
        </w:tc>
        <w:tc>
          <w:tcPr>
            <w:tcW w:w="1062" w:type="pct"/>
            <w:tcBorders>
              <w:top w:val="single" w:sz="4" w:space="0" w:color="004990"/>
              <w:left w:val="single" w:sz="4" w:space="0" w:color="004990"/>
              <w:bottom w:val="single" w:sz="4" w:space="0" w:color="004990"/>
              <w:right w:val="single" w:sz="4" w:space="0" w:color="004990"/>
            </w:tcBorders>
            <w:vAlign w:val="center"/>
          </w:tcPr>
          <w:p w14:paraId="4F0B5BD1" w14:textId="77777777" w:rsidR="00EC6F6C" w:rsidRPr="00E34254" w:rsidRDefault="00EC6F6C" w:rsidP="00EC6F6C">
            <w:pPr>
              <w:pStyle w:val="Prrafodelista"/>
              <w:numPr>
                <w:ilvl w:val="0"/>
                <w:numId w:val="13"/>
              </w:numPr>
              <w:spacing w:after="0"/>
              <w:jc w:val="both"/>
              <w:rPr>
                <w:rFonts w:ascii="Tahoma" w:hAnsi="Tahoma" w:cs="Tahoma"/>
                <w:color w:val="004990"/>
                <w:sz w:val="18"/>
                <w:lang w:val="es-ES_tradnl"/>
              </w:rPr>
            </w:pPr>
            <w:r>
              <w:rPr>
                <w:rFonts w:ascii="Tahoma" w:hAnsi="Tahoma" w:cs="Tahoma"/>
                <w:color w:val="004990"/>
                <w:sz w:val="18"/>
                <w:lang w:val="es-ES_tradnl"/>
              </w:rPr>
              <w:t>1</w:t>
            </w:r>
            <w:r w:rsidRPr="00EC503A">
              <w:rPr>
                <w:rFonts w:ascii="Tahoma" w:hAnsi="Tahoma" w:cs="Tahoma"/>
                <w:color w:val="004990"/>
                <w:sz w:val="18"/>
                <w:lang w:val="es-ES_tradnl"/>
              </w:rPr>
              <w:t xml:space="preserve"> ambientes</w:t>
            </w:r>
            <w:r>
              <w:rPr>
                <w:rFonts w:ascii="Tahoma" w:hAnsi="Tahoma" w:cs="Tahoma"/>
                <w:color w:val="004990"/>
                <w:sz w:val="18"/>
                <w:lang w:val="es-ES_tradnl"/>
              </w:rPr>
              <w:t xml:space="preserve"> Grande MC</w:t>
            </w:r>
          </w:p>
          <w:p w14:paraId="01CE464F" w14:textId="77777777" w:rsidR="00EC6F6C" w:rsidRPr="00EC503A" w:rsidRDefault="00EC6F6C" w:rsidP="00EC6F6C">
            <w:pPr>
              <w:pStyle w:val="Prrafodelista"/>
              <w:numPr>
                <w:ilvl w:val="0"/>
                <w:numId w:val="13"/>
              </w:numPr>
              <w:spacing w:after="0"/>
              <w:jc w:val="both"/>
              <w:rPr>
                <w:rFonts w:ascii="Tahoma" w:hAnsi="Tahoma" w:cs="Tahoma"/>
                <w:color w:val="004990"/>
                <w:sz w:val="18"/>
                <w:lang w:val="es-ES_tradnl"/>
              </w:rPr>
            </w:pPr>
            <w:r>
              <w:rPr>
                <w:rFonts w:ascii="Tahoma" w:hAnsi="Tahoma" w:cs="Tahoma"/>
                <w:color w:val="004990"/>
                <w:sz w:val="18"/>
                <w:lang w:val="es-ES_tradnl"/>
              </w:rPr>
              <w:t xml:space="preserve">2 ambientes </w:t>
            </w:r>
          </w:p>
          <w:p w14:paraId="616BEEF5" w14:textId="77777777" w:rsidR="00EC6F6C" w:rsidRDefault="00EC6F6C" w:rsidP="00EC6F6C">
            <w:pPr>
              <w:pStyle w:val="Prrafodelista"/>
              <w:numPr>
                <w:ilvl w:val="0"/>
                <w:numId w:val="13"/>
              </w:numPr>
              <w:spacing w:after="0"/>
              <w:jc w:val="both"/>
              <w:rPr>
                <w:rFonts w:ascii="Tahoma" w:hAnsi="Tahoma" w:cs="Tahoma"/>
                <w:color w:val="004990"/>
                <w:sz w:val="18"/>
                <w:lang w:val="es-ES_tradnl"/>
              </w:rPr>
            </w:pPr>
            <w:r>
              <w:rPr>
                <w:rFonts w:ascii="Tahoma" w:hAnsi="Tahoma" w:cs="Tahoma"/>
                <w:color w:val="004990"/>
                <w:sz w:val="18"/>
                <w:lang w:val="es-ES_tradnl"/>
              </w:rPr>
              <w:t>2 baños</w:t>
            </w:r>
          </w:p>
          <w:p w14:paraId="04BB17EF" w14:textId="77777777" w:rsidR="00EC6F6C" w:rsidRDefault="00EC6F6C" w:rsidP="00EC6F6C">
            <w:pPr>
              <w:pStyle w:val="Prrafodelista"/>
              <w:numPr>
                <w:ilvl w:val="0"/>
                <w:numId w:val="13"/>
              </w:numPr>
              <w:spacing w:after="0"/>
              <w:jc w:val="both"/>
              <w:rPr>
                <w:rFonts w:ascii="Tahoma" w:hAnsi="Tahoma" w:cs="Tahoma"/>
                <w:color w:val="004990"/>
                <w:sz w:val="18"/>
                <w:lang w:val="es-ES_tradnl"/>
              </w:rPr>
            </w:pPr>
            <w:r>
              <w:rPr>
                <w:rFonts w:ascii="Tahoma" w:hAnsi="Tahoma" w:cs="Tahoma"/>
                <w:color w:val="004990"/>
                <w:sz w:val="18"/>
                <w:lang w:val="es-ES_tradnl"/>
              </w:rPr>
              <w:t xml:space="preserve">Acera </w:t>
            </w:r>
          </w:p>
          <w:p w14:paraId="1891D7A9" w14:textId="77777777" w:rsidR="00EC6F6C" w:rsidRDefault="00EC6F6C" w:rsidP="00EC6F6C">
            <w:pPr>
              <w:pStyle w:val="Prrafodelista"/>
              <w:numPr>
                <w:ilvl w:val="0"/>
                <w:numId w:val="13"/>
              </w:numPr>
              <w:spacing w:after="0"/>
              <w:jc w:val="both"/>
              <w:rPr>
                <w:rFonts w:ascii="Tahoma" w:hAnsi="Tahoma" w:cs="Tahoma"/>
                <w:color w:val="004990"/>
                <w:sz w:val="18"/>
                <w:lang w:val="es-ES_tradnl"/>
              </w:rPr>
            </w:pPr>
            <w:r w:rsidRPr="00ED5848">
              <w:rPr>
                <w:rFonts w:ascii="Tahoma" w:hAnsi="Tahoma" w:cs="Tahoma"/>
                <w:color w:val="004990"/>
                <w:sz w:val="18"/>
                <w:lang w:val="es-ES_tradnl"/>
              </w:rPr>
              <w:t>Corredor exterior</w:t>
            </w:r>
          </w:p>
          <w:p w14:paraId="2E0B2BD6" w14:textId="77777777" w:rsidR="00EC6F6C" w:rsidRPr="00744DA2" w:rsidRDefault="00EC6F6C" w:rsidP="00EC6F6C">
            <w:pPr>
              <w:pStyle w:val="Prrafodelista"/>
              <w:numPr>
                <w:ilvl w:val="0"/>
                <w:numId w:val="13"/>
              </w:numPr>
              <w:spacing w:after="0"/>
              <w:jc w:val="both"/>
              <w:rPr>
                <w:rFonts w:ascii="Tahoma" w:hAnsi="Tahoma" w:cs="Tahoma"/>
                <w:color w:val="004990"/>
                <w:sz w:val="18"/>
                <w:lang w:val="es-ES_tradnl"/>
              </w:rPr>
            </w:pPr>
            <w:r w:rsidRPr="00ED5848">
              <w:rPr>
                <w:rFonts w:ascii="Tahoma" w:hAnsi="Tahoma" w:cs="Tahoma"/>
                <w:color w:val="004990"/>
                <w:sz w:val="18"/>
                <w:lang w:val="es-ES_tradnl"/>
              </w:rPr>
              <w:t xml:space="preserve">Corredor </w:t>
            </w:r>
            <w:r>
              <w:rPr>
                <w:rFonts w:ascii="Tahoma" w:hAnsi="Tahoma" w:cs="Tahoma"/>
                <w:color w:val="004990"/>
                <w:sz w:val="18"/>
                <w:lang w:val="es-ES_tradnl"/>
              </w:rPr>
              <w:t>inter</w:t>
            </w:r>
            <w:r w:rsidRPr="00ED5848">
              <w:rPr>
                <w:rFonts w:ascii="Tahoma" w:hAnsi="Tahoma" w:cs="Tahoma"/>
                <w:color w:val="004990"/>
                <w:sz w:val="18"/>
                <w:lang w:val="es-ES_tradnl"/>
              </w:rPr>
              <w:t>ior</w:t>
            </w:r>
          </w:p>
        </w:tc>
        <w:tc>
          <w:tcPr>
            <w:tcW w:w="988" w:type="pct"/>
            <w:tcBorders>
              <w:top w:val="single" w:sz="4" w:space="0" w:color="004990"/>
              <w:left w:val="single" w:sz="4" w:space="0" w:color="004990"/>
              <w:bottom w:val="single" w:sz="4" w:space="0" w:color="004990"/>
              <w:right w:val="single" w:sz="4" w:space="0" w:color="004990"/>
            </w:tcBorders>
            <w:vAlign w:val="center"/>
          </w:tcPr>
          <w:p w14:paraId="7D9D887B" w14:textId="77777777" w:rsidR="00EC6F6C" w:rsidRPr="007F3522" w:rsidRDefault="00EC6F6C" w:rsidP="00EC6F6C">
            <w:pPr>
              <w:spacing w:after="0"/>
              <w:jc w:val="both"/>
              <w:rPr>
                <w:rFonts w:ascii="Tahoma" w:hAnsi="Tahoma" w:cs="Tahoma"/>
                <w:color w:val="004990"/>
                <w:sz w:val="18"/>
                <w:lang w:val="es-ES_tradnl"/>
              </w:rPr>
            </w:pPr>
            <w:r>
              <w:rPr>
                <w:rFonts w:ascii="Tahoma" w:hAnsi="Tahoma" w:cs="Tahoma"/>
                <w:color w:val="004990"/>
                <w:sz w:val="18"/>
                <w:lang w:val="es-ES_tradnl"/>
              </w:rPr>
              <w:t>5 a 6</w:t>
            </w:r>
            <w:r w:rsidRPr="007F3522">
              <w:rPr>
                <w:rFonts w:ascii="Tahoma" w:hAnsi="Tahoma" w:cs="Tahoma"/>
                <w:color w:val="004990"/>
                <w:sz w:val="18"/>
                <w:lang w:val="es-ES_tradnl"/>
              </w:rPr>
              <w:t xml:space="preserve"> funcionarios</w:t>
            </w:r>
            <w:r>
              <w:rPr>
                <w:rFonts w:ascii="Tahoma" w:hAnsi="Tahoma" w:cs="Tahoma"/>
                <w:color w:val="004990"/>
                <w:sz w:val="18"/>
                <w:lang w:val="es-ES_tradnl"/>
              </w:rPr>
              <w:t xml:space="preserve"> y Alto </w:t>
            </w:r>
            <w:proofErr w:type="spellStart"/>
            <w:r>
              <w:rPr>
                <w:rFonts w:ascii="Tahoma" w:hAnsi="Tahoma" w:cs="Tahoma"/>
                <w:color w:val="004990"/>
                <w:sz w:val="18"/>
                <w:lang w:val="es-ES_tradnl"/>
              </w:rPr>
              <w:t>Trafico</w:t>
            </w:r>
            <w:proofErr w:type="spellEnd"/>
            <w:r>
              <w:rPr>
                <w:rFonts w:ascii="Tahoma" w:hAnsi="Tahoma" w:cs="Tahoma"/>
                <w:color w:val="004990"/>
                <w:sz w:val="18"/>
                <w:lang w:val="es-ES_tradnl"/>
              </w:rPr>
              <w:t xml:space="preserve"> de Clientes</w:t>
            </w:r>
          </w:p>
        </w:tc>
        <w:tc>
          <w:tcPr>
            <w:tcW w:w="744" w:type="pct"/>
            <w:vMerge/>
            <w:tcBorders>
              <w:left w:val="single" w:sz="4" w:space="0" w:color="004990"/>
              <w:right w:val="single" w:sz="4" w:space="0" w:color="004990"/>
            </w:tcBorders>
            <w:vAlign w:val="center"/>
          </w:tcPr>
          <w:p w14:paraId="1F89CB6D" w14:textId="77777777" w:rsidR="00EC6F6C" w:rsidRDefault="00EC6F6C" w:rsidP="00EC6F6C">
            <w:pPr>
              <w:spacing w:after="0"/>
              <w:jc w:val="center"/>
              <w:rPr>
                <w:rFonts w:ascii="Tahoma" w:hAnsi="Tahoma" w:cs="Tahoma"/>
                <w:color w:val="004990"/>
                <w:sz w:val="18"/>
                <w:lang w:val="es-ES_tradnl"/>
              </w:rPr>
            </w:pPr>
          </w:p>
        </w:tc>
      </w:tr>
    </w:tbl>
    <w:p w14:paraId="56BE757F" w14:textId="27139691" w:rsidR="00780A0B" w:rsidRPr="001703DD" w:rsidRDefault="00780A0B" w:rsidP="00780A0B">
      <w:pPr>
        <w:rPr>
          <w:lang w:bidi="ar-SA"/>
        </w:rPr>
      </w:pPr>
    </w:p>
    <w:p w14:paraId="48281AB2" w14:textId="14D98FAA" w:rsidR="00CC66C0" w:rsidRPr="00EC6F6C" w:rsidRDefault="00CC66C0" w:rsidP="009F7C40">
      <w:pPr>
        <w:pStyle w:val="Prrafodelista"/>
        <w:numPr>
          <w:ilvl w:val="1"/>
          <w:numId w:val="3"/>
        </w:numPr>
        <w:ind w:left="426" w:hanging="426"/>
        <w:jc w:val="both"/>
        <w:rPr>
          <w:rFonts w:ascii="Tahoma" w:hAnsi="Tahoma" w:cs="Tahoma"/>
          <w:bCs/>
          <w:color w:val="004990"/>
          <w:lang w:val="es-BO" w:bidi="ar-SA"/>
        </w:rPr>
      </w:pPr>
      <w:r>
        <w:rPr>
          <w:rFonts w:ascii="Tahoma" w:hAnsi="Tahoma" w:cs="Tahoma"/>
          <w:color w:val="004990"/>
          <w:lang w:val="es-BO"/>
        </w:rPr>
        <w:t>C</w:t>
      </w:r>
      <w:proofErr w:type="spellStart"/>
      <w:r w:rsidR="001703DD" w:rsidRPr="00482894">
        <w:rPr>
          <w:rFonts w:ascii="Tahoma" w:hAnsi="Tahoma" w:cs="Tahoma"/>
          <w:color w:val="004990"/>
        </w:rPr>
        <w:t>onsiderando</w:t>
      </w:r>
      <w:proofErr w:type="spellEnd"/>
      <w:r w:rsidRPr="00482894">
        <w:rPr>
          <w:rFonts w:ascii="Tahoma" w:hAnsi="Tahoma" w:cs="Tahoma"/>
          <w:color w:val="004990"/>
        </w:rPr>
        <w:t xml:space="preserve"> que </w:t>
      </w:r>
      <w:r>
        <w:rPr>
          <w:rFonts w:ascii="Tahoma" w:hAnsi="Tahoma" w:cs="Tahoma"/>
          <w:color w:val="004990"/>
        </w:rPr>
        <w:t>para</w:t>
      </w:r>
      <w:r w:rsidRPr="00482894">
        <w:rPr>
          <w:rFonts w:ascii="Tahoma" w:hAnsi="Tahoma" w:cs="Tahoma"/>
          <w:color w:val="004990"/>
        </w:rPr>
        <w:t xml:space="preserve"> la gestión se tiene proyectado la apertura de </w:t>
      </w:r>
      <w:r>
        <w:rPr>
          <w:rFonts w:ascii="Tahoma" w:hAnsi="Tahoma" w:cs="Tahoma"/>
          <w:color w:val="004990"/>
        </w:rPr>
        <w:t>nuevos</w:t>
      </w:r>
      <w:r w:rsidRPr="00482894">
        <w:rPr>
          <w:rFonts w:ascii="Tahoma" w:hAnsi="Tahoma" w:cs="Tahoma"/>
          <w:color w:val="004990"/>
        </w:rPr>
        <w:t xml:space="preserve"> Multicentros de diferentes dimensiones, los que son parte tanto del presente documento como del Contrato, se </w:t>
      </w:r>
      <w:r>
        <w:rPr>
          <w:rFonts w:ascii="Tahoma" w:hAnsi="Tahoma" w:cs="Tahoma"/>
          <w:color w:val="004990"/>
        </w:rPr>
        <w:t>establece que los precios se ajusten a los costos del contrato adjudicado los mismos que serán cancelados de manera adicional al pago mensual.</w:t>
      </w:r>
    </w:p>
    <w:p w14:paraId="37015293" w14:textId="77777777" w:rsidR="00EC6F6C" w:rsidRPr="00DA47E0" w:rsidRDefault="00EC6F6C" w:rsidP="00EC6F6C">
      <w:pPr>
        <w:pStyle w:val="Prrafodelista"/>
        <w:ind w:left="426"/>
        <w:jc w:val="both"/>
        <w:rPr>
          <w:rFonts w:ascii="Tahoma" w:hAnsi="Tahoma" w:cs="Tahoma"/>
          <w:bCs/>
          <w:color w:val="004990"/>
          <w:lang w:val="es-BO" w:bidi="ar-SA"/>
        </w:rPr>
      </w:pPr>
    </w:p>
    <w:p w14:paraId="796926D3" w14:textId="77777777" w:rsidR="00DA47E0" w:rsidRPr="00755898" w:rsidRDefault="00DA47E0" w:rsidP="00DA47E0">
      <w:pPr>
        <w:pStyle w:val="Prrafodelista"/>
        <w:ind w:left="426"/>
        <w:jc w:val="both"/>
        <w:rPr>
          <w:rFonts w:ascii="Tahoma" w:hAnsi="Tahoma" w:cs="Tahoma"/>
          <w:bCs/>
          <w:color w:val="004990"/>
          <w:lang w:val="es-BO" w:bidi="ar-SA"/>
        </w:rPr>
      </w:pPr>
    </w:p>
    <w:tbl>
      <w:tblPr>
        <w:tblW w:w="4694" w:type="pct"/>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227"/>
      </w:tblGrid>
      <w:tr w:rsidR="00290608" w:rsidRPr="00E678E5" w14:paraId="3EB75F87" w14:textId="77777777" w:rsidTr="00B878ED">
        <w:trPr>
          <w:trHeight w:val="46"/>
          <w:tblHeader/>
          <w:jc w:val="center"/>
        </w:trPr>
        <w:tc>
          <w:tcPr>
            <w:tcW w:w="5000" w:type="pct"/>
            <w:tcBorders>
              <w:top w:val="single" w:sz="4" w:space="0" w:color="004990"/>
              <w:left w:val="single" w:sz="4" w:space="0" w:color="004990"/>
              <w:bottom w:val="single" w:sz="4" w:space="0" w:color="FFFFFF"/>
              <w:right w:val="single" w:sz="4" w:space="0" w:color="FFFFFF"/>
            </w:tcBorders>
            <w:shd w:val="clear" w:color="auto" w:fill="004990"/>
            <w:vAlign w:val="center"/>
          </w:tcPr>
          <w:p w14:paraId="22C029BA" w14:textId="77777777" w:rsidR="00290608" w:rsidRDefault="00290608" w:rsidP="00290608">
            <w:pPr>
              <w:jc w:val="center"/>
              <w:rPr>
                <w:rFonts w:ascii="Tahoma" w:hAnsi="Tahoma" w:cs="Tahoma"/>
                <w:b/>
                <w:bCs/>
                <w:szCs w:val="18"/>
                <w:lang w:eastAsia="es-BO"/>
              </w:rPr>
            </w:pPr>
            <w:r w:rsidRPr="00E678E5">
              <w:rPr>
                <w:rFonts w:ascii="Tahoma" w:hAnsi="Tahoma" w:cs="Tahoma"/>
                <w:b/>
                <w:bCs/>
                <w:szCs w:val="18"/>
                <w:lang w:eastAsia="es-BO"/>
              </w:rPr>
              <w:lastRenderedPageBreak/>
              <w:t>REQUERIMIENTO DE ENTEL S.A.</w:t>
            </w:r>
          </w:p>
          <w:p w14:paraId="410D8515" w14:textId="77777777" w:rsidR="00290608" w:rsidRPr="00E678E5" w:rsidRDefault="00290608" w:rsidP="00290608">
            <w:pPr>
              <w:jc w:val="center"/>
              <w:rPr>
                <w:rFonts w:ascii="Tahoma" w:hAnsi="Tahoma" w:cs="Tahoma"/>
                <w:b/>
                <w:bCs/>
                <w:szCs w:val="18"/>
                <w:lang w:eastAsia="es-BO"/>
              </w:rPr>
            </w:pPr>
            <w:r w:rsidRPr="00E678E5">
              <w:rPr>
                <w:rFonts w:ascii="Tahoma" w:hAnsi="Tahoma" w:cs="Tahoma"/>
                <w:b/>
                <w:bCs/>
                <w:szCs w:val="18"/>
                <w:lang w:eastAsia="es-BO"/>
              </w:rPr>
              <w:t>CONDICIONES PARA LA PRESENTACIÓN DE PROPUESTAS TÉCNICAS</w:t>
            </w:r>
          </w:p>
        </w:tc>
      </w:tr>
      <w:tr w:rsidR="00290608" w:rsidRPr="00E678E5" w14:paraId="60FC771D" w14:textId="77777777" w:rsidTr="00B878ED">
        <w:trPr>
          <w:trHeight w:val="1708"/>
          <w:jc w:val="center"/>
        </w:trPr>
        <w:tc>
          <w:tcPr>
            <w:tcW w:w="5000" w:type="pct"/>
            <w:tcBorders>
              <w:top w:val="single" w:sz="4" w:space="0" w:color="FFFFFF"/>
            </w:tcBorders>
            <w:shd w:val="clear" w:color="auto" w:fill="auto"/>
            <w:vAlign w:val="center"/>
          </w:tcPr>
          <w:p w14:paraId="1BD8A346" w14:textId="77777777" w:rsidR="00290608" w:rsidRPr="00EC14A6" w:rsidRDefault="00290608" w:rsidP="00290608">
            <w:pPr>
              <w:jc w:val="both"/>
              <w:rPr>
                <w:rFonts w:ascii="Tahoma" w:hAnsi="Tahoma" w:cs="Tahoma"/>
                <w:b/>
                <w:bCs/>
                <w:color w:val="1F497D"/>
                <w:sz w:val="18"/>
                <w:lang w:eastAsia="es-BO"/>
              </w:rPr>
            </w:pPr>
            <w:r w:rsidRPr="00EC14A6">
              <w:rPr>
                <w:rFonts w:ascii="Tahoma" w:hAnsi="Tahoma" w:cs="Tahoma"/>
                <w:b/>
                <w:color w:val="1F497D"/>
                <w:sz w:val="18"/>
              </w:rPr>
              <w:t>1.1.</w:t>
            </w:r>
            <w:r w:rsidRPr="00EC14A6">
              <w:rPr>
                <w:rFonts w:ascii="Tahoma" w:hAnsi="Tahoma" w:cs="Tahoma"/>
                <w:color w:val="1F497D"/>
                <w:sz w:val="18"/>
              </w:rPr>
              <w:t xml:space="preserve"> Las respuestas presentadas para el </w:t>
            </w:r>
            <w:r w:rsidRPr="00DF6C8C">
              <w:rPr>
                <w:rFonts w:ascii="Tahoma" w:hAnsi="Tahoma" w:cs="Tahoma"/>
                <w:color w:val="1F497D"/>
                <w:sz w:val="18"/>
              </w:rPr>
              <w:t>presente documento de especificaciones</w:t>
            </w:r>
            <w:r w:rsidRPr="00EC14A6">
              <w:rPr>
                <w:rFonts w:ascii="Tahoma" w:hAnsi="Tahoma" w:cs="Tahoma"/>
                <w:color w:val="1F497D"/>
                <w:sz w:val="18"/>
              </w:rPr>
              <w:t xml:space="preserve"> deben realizarse </w:t>
            </w:r>
            <w:r w:rsidRPr="00EC14A6">
              <w:rPr>
                <w:rFonts w:ascii="Tahoma" w:hAnsi="Tahoma" w:cs="Tahoma"/>
                <w:b/>
                <w:color w:val="1F497D"/>
                <w:sz w:val="18"/>
                <w:u w:val="single"/>
              </w:rPr>
              <w:t>ITEM por ITEM</w:t>
            </w:r>
            <w:r w:rsidRPr="00EC14A6">
              <w:rPr>
                <w:rFonts w:ascii="Tahoma" w:hAnsi="Tahoma" w:cs="Tahoma"/>
                <w:color w:val="1F497D"/>
                <w:sz w:val="18"/>
              </w:rPr>
              <w:t xml:space="preserve"> respetando el orden del presente documento. Se debe iniciar con las palabras </w:t>
            </w:r>
            <w:r w:rsidRPr="00EC14A6">
              <w:rPr>
                <w:rFonts w:ascii="Tahoma" w:hAnsi="Tahoma" w:cs="Tahoma"/>
                <w:b/>
                <w:color w:val="1F497D"/>
                <w:sz w:val="18"/>
              </w:rPr>
              <w:t>CUMPLE o NO CUMPLE,</w:t>
            </w:r>
            <w:r w:rsidRPr="00EC14A6">
              <w:rPr>
                <w:rFonts w:ascii="Tahoma" w:hAnsi="Tahoma" w:cs="Tahoma"/>
                <w:color w:val="1F497D"/>
                <w:sz w:val="18"/>
              </w:rPr>
              <w:t xml:space="preserve"> seguidas de un </w:t>
            </w:r>
            <w:r w:rsidRPr="00EC14A6">
              <w:rPr>
                <w:rFonts w:ascii="Tahoma" w:hAnsi="Tahoma" w:cs="Tahoma"/>
                <w:b/>
                <w:color w:val="1F497D"/>
                <w:sz w:val="18"/>
              </w:rPr>
              <w:t xml:space="preserve">breve y claro comentario. </w:t>
            </w:r>
            <w:r w:rsidRPr="00EC14A6">
              <w:rPr>
                <w:rFonts w:ascii="Tahoma" w:hAnsi="Tahoma" w:cs="Tahoma"/>
                <w:color w:val="1F497D"/>
                <w:sz w:val="18"/>
              </w:rPr>
              <w:t xml:space="preserve">Debe tener referencia puntual hacia algún DOCUMENTO TÉCNICO acerca del tópico de la pregunta, identificando el nombre del </w:t>
            </w:r>
            <w:r w:rsidRPr="00EC14A6">
              <w:rPr>
                <w:rFonts w:ascii="Tahoma" w:hAnsi="Tahoma" w:cs="Tahoma"/>
                <w:b/>
                <w:color w:val="1F497D"/>
                <w:sz w:val="18"/>
              </w:rPr>
              <w:t xml:space="preserve">Documento, número de Página y Referencia </w:t>
            </w:r>
            <w:r w:rsidRPr="00EC14A6">
              <w:rPr>
                <w:rFonts w:ascii="Tahoma" w:hAnsi="Tahoma" w:cs="Tahoma"/>
                <w:color w:val="1F497D"/>
                <w:sz w:val="18"/>
              </w:rPr>
              <w:t>(no se aceptarán</w:t>
            </w:r>
            <w:r>
              <w:rPr>
                <w:rFonts w:ascii="Tahoma" w:hAnsi="Tahoma" w:cs="Tahoma"/>
                <w:color w:val="1F497D"/>
                <w:sz w:val="18"/>
              </w:rPr>
              <w:t xml:space="preserve"> referencias de direcciones URL</w:t>
            </w:r>
            <w:r w:rsidRPr="00EC14A6">
              <w:rPr>
                <w:rFonts w:ascii="Tahoma" w:hAnsi="Tahoma" w:cs="Tahoma"/>
                <w:color w:val="1F497D"/>
                <w:sz w:val="18"/>
              </w:rPr>
              <w:t>). El oferente deberá presentar la documentación técnica de respaldo pertinente; tales como manuales, catálogos, hojas técnicas, certificados y otros para respaldo y verificación de lo ofertado con la respectiva descripción.</w:t>
            </w:r>
          </w:p>
        </w:tc>
      </w:tr>
      <w:tr w:rsidR="00290608" w:rsidRPr="00E678E5" w14:paraId="54A661D5" w14:textId="77777777" w:rsidTr="00B878ED">
        <w:trPr>
          <w:trHeight w:val="1027"/>
          <w:jc w:val="center"/>
        </w:trPr>
        <w:tc>
          <w:tcPr>
            <w:tcW w:w="5000" w:type="pct"/>
            <w:shd w:val="clear" w:color="auto" w:fill="auto"/>
            <w:vAlign w:val="center"/>
          </w:tcPr>
          <w:p w14:paraId="507286B3" w14:textId="77777777" w:rsidR="00290608" w:rsidRPr="00EC14A6" w:rsidRDefault="00290608" w:rsidP="00290608">
            <w:pPr>
              <w:jc w:val="both"/>
              <w:rPr>
                <w:rFonts w:ascii="Tahoma" w:hAnsi="Tahoma" w:cs="Tahoma"/>
                <w:b/>
                <w:bCs/>
                <w:color w:val="1F497D"/>
                <w:sz w:val="18"/>
                <w:lang w:eastAsia="es-BO"/>
              </w:rPr>
            </w:pPr>
            <w:r>
              <w:rPr>
                <w:rFonts w:ascii="Tahoma" w:hAnsi="Tahoma" w:cs="Tahoma"/>
                <w:b/>
                <w:color w:val="1F497D"/>
                <w:sz w:val="18"/>
              </w:rPr>
              <w:t>1.2</w:t>
            </w:r>
            <w:r w:rsidRPr="00EC14A6">
              <w:rPr>
                <w:rFonts w:ascii="Tahoma" w:hAnsi="Tahoma" w:cs="Tahoma"/>
                <w:b/>
                <w:color w:val="1F497D"/>
                <w:sz w:val="18"/>
              </w:rPr>
              <w:t xml:space="preserve">. </w:t>
            </w:r>
            <w:r w:rsidRPr="00EC14A6">
              <w:rPr>
                <w:rFonts w:ascii="Tahoma" w:hAnsi="Tahoma" w:cs="Tahoma"/>
                <w:color w:val="1F497D"/>
                <w:sz w:val="18"/>
              </w:rPr>
              <w:t>El idioma oficial para la presentación de propuestas es el español. Toda la documentación técnica y de respaldo debe presentarse en idioma español. Se aceptará documentación técnica en inglés con carácter provisional, el proveedor que sea adjudicado deberá presentar toda la documentación técnica y de respaldo en idioma español en un plazo máximo de 30 días calendario, a partir de la fecha de adjudicación</w:t>
            </w:r>
          </w:p>
        </w:tc>
      </w:tr>
      <w:tr w:rsidR="00290608" w:rsidRPr="00E678E5" w14:paraId="4EBE4302" w14:textId="77777777" w:rsidTr="00B878ED">
        <w:trPr>
          <w:trHeight w:val="315"/>
          <w:jc w:val="center"/>
        </w:trPr>
        <w:tc>
          <w:tcPr>
            <w:tcW w:w="500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0E041C4C" w14:textId="77777777" w:rsidR="00290608" w:rsidRPr="009C2DE5" w:rsidRDefault="00290608" w:rsidP="00290608">
            <w:pPr>
              <w:spacing w:after="0"/>
              <w:jc w:val="both"/>
              <w:rPr>
                <w:rFonts w:ascii="Tahoma" w:hAnsi="Tahoma" w:cs="Tahoma"/>
                <w:b/>
                <w:bCs/>
                <w:color w:val="004990"/>
                <w:sz w:val="18"/>
                <w:szCs w:val="16"/>
                <w:lang w:eastAsia="es-BO"/>
              </w:rPr>
            </w:pPr>
            <w:r>
              <w:rPr>
                <w:rFonts w:ascii="Tahoma" w:hAnsi="Tahoma" w:cs="Tahoma"/>
                <w:b/>
                <w:color w:val="004990"/>
                <w:sz w:val="18"/>
                <w:szCs w:val="16"/>
              </w:rPr>
              <w:t>1.3</w:t>
            </w:r>
            <w:r w:rsidRPr="009C2DE5">
              <w:rPr>
                <w:rFonts w:ascii="Tahoma" w:hAnsi="Tahoma" w:cs="Tahoma"/>
                <w:b/>
                <w:color w:val="004990"/>
                <w:sz w:val="18"/>
                <w:szCs w:val="16"/>
              </w:rPr>
              <w:t xml:space="preserve">. </w:t>
            </w:r>
            <w:r w:rsidRPr="009C2DE5">
              <w:rPr>
                <w:rFonts w:ascii="Tahoma" w:hAnsi="Tahoma" w:cs="Tahoma"/>
                <w:color w:val="004990"/>
                <w:sz w:val="18"/>
                <w:szCs w:val="16"/>
              </w:rPr>
              <w:t xml:space="preserve">Cada respuesta del oferente debe tener referencia puntual </w:t>
            </w:r>
            <w:r>
              <w:rPr>
                <w:rFonts w:ascii="Tahoma" w:hAnsi="Tahoma" w:cs="Tahoma"/>
                <w:color w:val="004990"/>
                <w:sz w:val="18"/>
                <w:szCs w:val="16"/>
              </w:rPr>
              <w:t xml:space="preserve">y precisa </w:t>
            </w:r>
            <w:r w:rsidRPr="009C2DE5">
              <w:rPr>
                <w:rFonts w:ascii="Tahoma" w:hAnsi="Tahoma" w:cs="Tahoma"/>
                <w:color w:val="004990"/>
                <w:sz w:val="18"/>
                <w:szCs w:val="16"/>
              </w:rPr>
              <w:t xml:space="preserve">hacia algún DOCUMENTO TÉCNICO acerca del tópico de la pregunta, identificando el nombre del </w:t>
            </w:r>
            <w:r w:rsidRPr="009C2DE5">
              <w:rPr>
                <w:rFonts w:ascii="Tahoma" w:hAnsi="Tahoma" w:cs="Tahoma"/>
                <w:b/>
                <w:color w:val="004990"/>
                <w:sz w:val="18"/>
                <w:szCs w:val="16"/>
              </w:rPr>
              <w:t xml:space="preserve">Documento, número de Página y Referencia </w:t>
            </w:r>
            <w:r w:rsidRPr="009C2DE5">
              <w:rPr>
                <w:rFonts w:ascii="Tahoma" w:hAnsi="Tahoma" w:cs="Tahoma"/>
                <w:color w:val="004990"/>
                <w:sz w:val="18"/>
                <w:szCs w:val="16"/>
              </w:rPr>
              <w:t>(no se aceptarán referencias de direcciones URL). En caso de que alguna de las respuestas no presente esta referencia, se asumirá directamente que NO CUMPLE con el requerimiento.</w:t>
            </w:r>
          </w:p>
        </w:tc>
      </w:tr>
      <w:tr w:rsidR="00290608" w:rsidRPr="00E678E5" w14:paraId="2DE20D42" w14:textId="77777777" w:rsidTr="00B878ED">
        <w:trPr>
          <w:trHeight w:val="315"/>
          <w:jc w:val="center"/>
        </w:trPr>
        <w:tc>
          <w:tcPr>
            <w:tcW w:w="5000" w:type="pct"/>
            <w:tcBorders>
              <w:top w:val="single" w:sz="4" w:space="0" w:color="004990"/>
              <w:left w:val="single" w:sz="4" w:space="0" w:color="004990"/>
              <w:bottom w:val="single" w:sz="4" w:space="0" w:color="004990"/>
              <w:right w:val="single" w:sz="4" w:space="0" w:color="004990"/>
            </w:tcBorders>
            <w:shd w:val="clear" w:color="auto" w:fill="auto"/>
            <w:vAlign w:val="center"/>
          </w:tcPr>
          <w:p w14:paraId="741D94CA" w14:textId="77777777" w:rsidR="00290608" w:rsidRPr="009C2DE5" w:rsidRDefault="00290608" w:rsidP="00290608">
            <w:pPr>
              <w:spacing w:after="0"/>
              <w:jc w:val="both"/>
              <w:rPr>
                <w:rFonts w:ascii="Tahoma" w:hAnsi="Tahoma" w:cs="Tahoma"/>
                <w:b/>
                <w:bCs/>
                <w:color w:val="004990"/>
                <w:sz w:val="18"/>
                <w:szCs w:val="16"/>
                <w:lang w:eastAsia="es-BO"/>
              </w:rPr>
            </w:pPr>
            <w:r>
              <w:rPr>
                <w:rFonts w:ascii="Tahoma" w:hAnsi="Tahoma" w:cs="Tahoma"/>
                <w:b/>
                <w:color w:val="004990"/>
                <w:sz w:val="18"/>
                <w:szCs w:val="16"/>
              </w:rPr>
              <w:t>1.4</w:t>
            </w:r>
            <w:r w:rsidRPr="009C2DE5">
              <w:rPr>
                <w:rFonts w:ascii="Tahoma" w:hAnsi="Tahoma" w:cs="Tahoma"/>
                <w:b/>
                <w:color w:val="004990"/>
                <w:sz w:val="18"/>
                <w:szCs w:val="16"/>
              </w:rPr>
              <w:t xml:space="preserve">. </w:t>
            </w:r>
            <w:r w:rsidRPr="009C2DE5">
              <w:rPr>
                <w:rFonts w:ascii="Tahoma" w:hAnsi="Tahoma" w:cs="Tahoma"/>
                <w:color w:val="004990"/>
                <w:sz w:val="18"/>
                <w:szCs w:val="16"/>
              </w:rPr>
              <w:t xml:space="preserve">Para todos los requerimientos, el oferente deberá presentar la documentación técnica de respaldo pertinente; tales como manuales, catálogos, hojas técnicas, certificados y otros para respaldo y verificación de lo ofertado con la respectiva descripción. </w:t>
            </w:r>
            <w:r w:rsidRPr="009C2DE5">
              <w:rPr>
                <w:rFonts w:ascii="Tahoma" w:hAnsi="Tahoma" w:cs="Tahoma"/>
                <w:b/>
                <w:color w:val="004990"/>
                <w:sz w:val="18"/>
                <w:szCs w:val="16"/>
              </w:rPr>
              <w:t>En caso de que alguna de las respuestas no presente esta referencia, se asumirá directamente la calificación de NO CUMPLE con el requerimiento</w:t>
            </w:r>
            <w:r w:rsidRPr="009C2DE5">
              <w:rPr>
                <w:rFonts w:ascii="Tahoma" w:hAnsi="Tahoma" w:cs="Tahoma"/>
                <w:color w:val="004990"/>
                <w:sz w:val="18"/>
                <w:szCs w:val="16"/>
              </w:rPr>
              <w:t>.</w:t>
            </w:r>
          </w:p>
        </w:tc>
      </w:tr>
    </w:tbl>
    <w:p w14:paraId="470BB11F" w14:textId="77777777" w:rsidR="001373DE" w:rsidRDefault="001373DE" w:rsidP="007D01A2">
      <w:pPr>
        <w:pStyle w:val="Continuarlista"/>
        <w:spacing w:after="0"/>
        <w:ind w:left="0"/>
        <w:rPr>
          <w:rFonts w:ascii="Tahoma" w:hAnsi="Tahoma" w:cs="Tahoma"/>
          <w:color w:val="1F497D"/>
          <w:sz w:val="22"/>
          <w:szCs w:val="22"/>
          <w:lang w:val="es-ES_tradnl"/>
        </w:rPr>
      </w:pPr>
    </w:p>
    <w:p w14:paraId="015A7C0B" w14:textId="77777777" w:rsidR="001373DE" w:rsidRPr="00046E76" w:rsidRDefault="001373DE" w:rsidP="009F7C40">
      <w:pPr>
        <w:pStyle w:val="TITULOS"/>
        <w:numPr>
          <w:ilvl w:val="0"/>
          <w:numId w:val="3"/>
        </w:numPr>
        <w:spacing w:before="120" w:after="120" w:line="240" w:lineRule="auto"/>
        <w:ind w:left="425" w:hanging="425"/>
        <w:rPr>
          <w:rFonts w:ascii="Tahoma" w:hAnsi="Tahoma" w:cs="Tahoma"/>
          <w:color w:val="365F91" w:themeColor="accent1" w:themeShade="BF"/>
          <w:sz w:val="22"/>
          <w:szCs w:val="22"/>
        </w:rPr>
      </w:pPr>
      <w:r w:rsidRPr="00046E76">
        <w:rPr>
          <w:rFonts w:ascii="Tahoma" w:hAnsi="Tahoma" w:cs="Tahoma"/>
          <w:color w:val="365F91" w:themeColor="accent1" w:themeShade="BF"/>
          <w:sz w:val="22"/>
          <w:szCs w:val="22"/>
        </w:rPr>
        <w:t xml:space="preserve">FORMA DE CALIFICACIÓN    </w:t>
      </w:r>
    </w:p>
    <w:p w14:paraId="075574D6" w14:textId="77777777" w:rsidR="001373DE" w:rsidRPr="003F7B32" w:rsidRDefault="001373DE" w:rsidP="001373DE">
      <w:pPr>
        <w:rPr>
          <w:lang w:val="es-BO"/>
        </w:rPr>
      </w:pPr>
    </w:p>
    <w:p w14:paraId="746FEA1E" w14:textId="77777777" w:rsidR="001373DE" w:rsidRDefault="001373DE" w:rsidP="001373DE">
      <w:pPr>
        <w:pStyle w:val="Continuarlista"/>
        <w:spacing w:after="0"/>
        <w:ind w:left="644"/>
        <w:rPr>
          <w:rFonts w:ascii="Tahoma" w:hAnsi="Tahoma" w:cs="Tahoma"/>
          <w:color w:val="365F91"/>
          <w:sz w:val="22"/>
          <w:szCs w:val="22"/>
        </w:rPr>
      </w:pPr>
      <w:r w:rsidRPr="00F92EF8">
        <w:rPr>
          <w:rFonts w:ascii="Tahoma" w:hAnsi="Tahoma" w:cs="Tahoma"/>
          <w:color w:val="365F91"/>
          <w:sz w:val="22"/>
          <w:szCs w:val="22"/>
        </w:rPr>
        <w:t>La forma de calificación está relacionada al cumplimiento estricto de los incisos marcados como MANDATORIO, la calificación será CUMPLE o NO</w:t>
      </w:r>
      <w:r>
        <w:rPr>
          <w:rFonts w:ascii="Tahoma" w:hAnsi="Tahoma" w:cs="Tahoma"/>
          <w:color w:val="365F91"/>
          <w:sz w:val="22"/>
          <w:szCs w:val="22"/>
        </w:rPr>
        <w:t xml:space="preserve"> CUMPLE</w:t>
      </w:r>
      <w:r w:rsidRPr="00F92EF8">
        <w:rPr>
          <w:rFonts w:ascii="Tahoma" w:hAnsi="Tahoma" w:cs="Tahoma"/>
          <w:color w:val="365F91"/>
          <w:sz w:val="22"/>
          <w:szCs w:val="22"/>
        </w:rPr>
        <w:t>. A continuación, se definen las palabras CUMPLE, NO CUMPLE:</w:t>
      </w:r>
    </w:p>
    <w:p w14:paraId="64C5B000" w14:textId="77777777" w:rsidR="007D01A2" w:rsidRPr="00AF3BA7" w:rsidRDefault="007D01A2" w:rsidP="001373DE">
      <w:pPr>
        <w:pStyle w:val="Continuarlista"/>
        <w:spacing w:after="0"/>
        <w:ind w:left="644"/>
        <w:rPr>
          <w:rFonts w:ascii="Tahoma" w:hAnsi="Tahoma" w:cs="Tahoma"/>
          <w:color w:val="365F91"/>
          <w:sz w:val="22"/>
          <w:szCs w:val="22"/>
        </w:rPr>
      </w:pPr>
    </w:p>
    <w:p w14:paraId="047564F8" w14:textId="77777777" w:rsidR="001373DE" w:rsidRPr="00AF3BA7" w:rsidRDefault="001373DE" w:rsidP="001373DE">
      <w:pPr>
        <w:pStyle w:val="Continuarlista"/>
        <w:ind w:left="644"/>
        <w:rPr>
          <w:rFonts w:ascii="Tahoma" w:hAnsi="Tahoma" w:cs="Tahoma"/>
          <w:color w:val="365F91"/>
          <w:sz w:val="22"/>
          <w:szCs w:val="22"/>
        </w:rPr>
      </w:pPr>
      <w:r w:rsidRPr="00AF3BA7">
        <w:rPr>
          <w:rFonts w:ascii="Tahoma" w:hAnsi="Tahoma" w:cs="Tahoma"/>
          <w:b/>
          <w:color w:val="365F91"/>
          <w:sz w:val="22"/>
          <w:szCs w:val="22"/>
        </w:rPr>
        <w:t>CUMPLE.</w:t>
      </w:r>
      <w:r w:rsidRPr="00AF3BA7">
        <w:rPr>
          <w:rFonts w:ascii="Tahoma" w:hAnsi="Tahoma" w:cs="Tahoma"/>
          <w:color w:val="365F91"/>
          <w:sz w:val="22"/>
          <w:szCs w:val="22"/>
        </w:rPr>
        <w:t xml:space="preserve"> Define que satisface completamente el requisito técnico solicitado, a simple requerimiento de parte de </w:t>
      </w:r>
      <w:r>
        <w:rPr>
          <w:rFonts w:ascii="Tahoma" w:hAnsi="Tahoma" w:cs="Tahoma"/>
          <w:color w:val="365F91"/>
          <w:sz w:val="22"/>
          <w:szCs w:val="22"/>
        </w:rPr>
        <w:t>ENTEL</w:t>
      </w:r>
      <w:r w:rsidRPr="00AF3BA7">
        <w:rPr>
          <w:rFonts w:ascii="Tahoma" w:hAnsi="Tahoma" w:cs="Tahoma"/>
          <w:color w:val="365F91"/>
          <w:sz w:val="22"/>
          <w:szCs w:val="22"/>
        </w:rPr>
        <w:t xml:space="preserve"> S.A. sin necesidad de hardware, software, licencias y/o desarrollos adicionales y se entiende que está incluido en la propuesta técnica-económica del OFERENTE.</w:t>
      </w:r>
    </w:p>
    <w:p w14:paraId="26AF34B8" w14:textId="77777777" w:rsidR="001373DE" w:rsidRDefault="001373DE" w:rsidP="001373DE">
      <w:pPr>
        <w:pStyle w:val="Continuarlista"/>
        <w:ind w:left="644"/>
        <w:rPr>
          <w:rFonts w:ascii="Tahoma" w:hAnsi="Tahoma" w:cs="Tahoma"/>
          <w:color w:val="365F91"/>
          <w:sz w:val="22"/>
          <w:szCs w:val="22"/>
        </w:rPr>
      </w:pPr>
      <w:r w:rsidRPr="00AF3BA7">
        <w:rPr>
          <w:rFonts w:ascii="Tahoma" w:hAnsi="Tahoma" w:cs="Tahoma"/>
          <w:b/>
          <w:color w:val="365F91"/>
          <w:sz w:val="22"/>
          <w:szCs w:val="22"/>
        </w:rPr>
        <w:t>NO CUMPLE.</w:t>
      </w:r>
      <w:r w:rsidRPr="00AF3BA7">
        <w:rPr>
          <w:rFonts w:ascii="Tahoma" w:hAnsi="Tahoma" w:cs="Tahoma"/>
          <w:color w:val="365F91"/>
          <w:sz w:val="22"/>
          <w:szCs w:val="22"/>
        </w:rPr>
        <w:t xml:space="preserve"> Define que no satisface parcial o completamente el requisito técnico solicitado.</w:t>
      </w:r>
    </w:p>
    <w:p w14:paraId="2A863A48" w14:textId="77777777" w:rsidR="001373DE" w:rsidRPr="00F774C8" w:rsidRDefault="001373DE" w:rsidP="001373DE">
      <w:pPr>
        <w:pStyle w:val="TITULOS"/>
        <w:spacing w:after="0" w:line="240" w:lineRule="auto"/>
        <w:ind w:left="0" w:firstLine="0"/>
        <w:rPr>
          <w:rFonts w:ascii="Tahoma" w:hAnsi="Tahoma" w:cs="Tahoma"/>
          <w:color w:val="004990"/>
          <w:sz w:val="8"/>
          <w:lang w:val="es-ES_tradnl" w:bidi="en-US"/>
        </w:rPr>
      </w:pPr>
      <w:r w:rsidRPr="003573DB">
        <w:rPr>
          <w:rFonts w:ascii="Tahoma" w:hAnsi="Tahoma" w:cs="Tahoma"/>
          <w:color w:val="004990"/>
          <w:sz w:val="22"/>
          <w:szCs w:val="22"/>
        </w:rPr>
        <w:t xml:space="preserve">    </w:t>
      </w:r>
    </w:p>
    <w:p w14:paraId="7A76A1E9" w14:textId="77777777" w:rsidR="001373DE" w:rsidRPr="008E4931" w:rsidRDefault="001373DE" w:rsidP="009F7C40">
      <w:pPr>
        <w:pStyle w:val="Continuarlista"/>
        <w:numPr>
          <w:ilvl w:val="1"/>
          <w:numId w:val="23"/>
        </w:numPr>
        <w:spacing w:after="0"/>
        <w:ind w:left="1134"/>
        <w:rPr>
          <w:rFonts w:ascii="Tahoma" w:hAnsi="Tahoma" w:cs="Tahoma"/>
          <w:b/>
          <w:color w:val="004990"/>
          <w:sz w:val="22"/>
          <w:lang w:val="es-ES_tradnl" w:bidi="en-US"/>
        </w:rPr>
      </w:pPr>
      <w:r w:rsidRPr="008E4931">
        <w:rPr>
          <w:rFonts w:ascii="Tahoma" w:hAnsi="Tahoma" w:cs="Tahoma"/>
          <w:b/>
          <w:color w:val="004990"/>
          <w:sz w:val="22"/>
          <w:lang w:val="es-ES_tradnl" w:bidi="en-US"/>
        </w:rPr>
        <w:t xml:space="preserve">CRITERIOS MANDATORIOS. </w:t>
      </w:r>
    </w:p>
    <w:p w14:paraId="342E6BF8" w14:textId="77777777" w:rsidR="001373DE" w:rsidRPr="008E4931" w:rsidRDefault="001373DE" w:rsidP="001373DE">
      <w:pPr>
        <w:pStyle w:val="Continuarlista"/>
        <w:spacing w:after="0"/>
        <w:ind w:left="1080"/>
        <w:rPr>
          <w:rFonts w:ascii="Tahoma" w:hAnsi="Tahoma" w:cs="Tahoma"/>
          <w:b/>
          <w:color w:val="004990"/>
          <w:sz w:val="8"/>
          <w:szCs w:val="22"/>
          <w:lang w:val="es-ES_tradnl" w:bidi="en-US"/>
        </w:rPr>
      </w:pPr>
    </w:p>
    <w:p w14:paraId="73F0DA8A" w14:textId="77777777" w:rsidR="001373DE" w:rsidRPr="008E4931" w:rsidRDefault="001373DE" w:rsidP="001373DE">
      <w:pPr>
        <w:pStyle w:val="Continuarlista"/>
        <w:spacing w:after="0"/>
        <w:ind w:left="1080"/>
        <w:rPr>
          <w:rFonts w:ascii="Tahoma" w:hAnsi="Tahoma" w:cs="Tahoma"/>
          <w:color w:val="004990"/>
          <w:sz w:val="22"/>
          <w:lang w:val="es-ES_tradnl" w:bidi="en-US"/>
        </w:rPr>
      </w:pPr>
      <w:r w:rsidRPr="008E4931">
        <w:rPr>
          <w:rFonts w:ascii="Tahoma" w:hAnsi="Tahoma" w:cs="Tahoma"/>
          <w:color w:val="004990"/>
          <w:sz w:val="22"/>
          <w:lang w:val="es-ES_tradnl" w:bidi="en-US"/>
        </w:rPr>
        <w:t>Los criterios MANDATORIOS serán evaluados bajo la modalidad CUMPLE o NO CUMPLE, con una ponderación de 100% (cien por ciento).</w:t>
      </w:r>
    </w:p>
    <w:p w14:paraId="4819821A" w14:textId="0EFDE0B2" w:rsidR="007E5187" w:rsidRDefault="001373DE" w:rsidP="007D01A2">
      <w:pPr>
        <w:pStyle w:val="Continuarlista"/>
        <w:spacing w:before="120" w:after="0"/>
        <w:ind w:left="1080"/>
        <w:rPr>
          <w:rFonts w:ascii="Tahoma" w:hAnsi="Tahoma" w:cs="Tahoma"/>
          <w:color w:val="004990"/>
          <w:sz w:val="22"/>
          <w:szCs w:val="22"/>
        </w:rPr>
      </w:pPr>
      <w:r>
        <w:rPr>
          <w:rFonts w:ascii="Tahoma" w:hAnsi="Tahoma" w:cs="Tahoma"/>
          <w:color w:val="004990"/>
          <w:sz w:val="22"/>
          <w:szCs w:val="22"/>
        </w:rPr>
        <w:t>Los oferentes deberán cumplir con todos los criterios mandatorios, el incumplimiento de cualquier criterio mandatorio, descalificará al oferente para proseguir con el proceso.</w:t>
      </w:r>
    </w:p>
    <w:p w14:paraId="60F9644B" w14:textId="77777777" w:rsidR="004059C3" w:rsidRDefault="004059C3" w:rsidP="007D01A2">
      <w:pPr>
        <w:pStyle w:val="Continuarlista"/>
        <w:spacing w:before="120" w:after="0"/>
        <w:ind w:left="1080"/>
        <w:rPr>
          <w:rFonts w:ascii="Tahoma" w:hAnsi="Tahoma" w:cs="Tahoma"/>
          <w:color w:val="004990"/>
          <w:sz w:val="22"/>
          <w:szCs w:val="22"/>
        </w:rPr>
      </w:pPr>
    </w:p>
    <w:p w14:paraId="5A89726D" w14:textId="77777777" w:rsidR="004059C3" w:rsidRDefault="004059C3" w:rsidP="007D01A2">
      <w:pPr>
        <w:pStyle w:val="Continuarlista"/>
        <w:spacing w:before="120" w:after="0"/>
        <w:ind w:left="1080"/>
        <w:rPr>
          <w:rFonts w:ascii="Tahoma" w:hAnsi="Tahoma" w:cs="Tahoma"/>
          <w:color w:val="004990"/>
          <w:sz w:val="22"/>
          <w:szCs w:val="22"/>
        </w:rPr>
      </w:pPr>
    </w:p>
    <w:p w14:paraId="65F7AFFD" w14:textId="77777777" w:rsidR="004059C3" w:rsidRPr="007D01A2" w:rsidRDefault="004059C3" w:rsidP="007D01A2">
      <w:pPr>
        <w:pStyle w:val="Continuarlista"/>
        <w:spacing w:before="120" w:after="0"/>
        <w:ind w:left="1080"/>
        <w:rPr>
          <w:rFonts w:ascii="Tahoma" w:hAnsi="Tahoma" w:cs="Tahoma"/>
          <w:color w:val="004990"/>
          <w:sz w:val="22"/>
          <w:szCs w:val="22"/>
        </w:rPr>
      </w:pPr>
    </w:p>
    <w:p w14:paraId="48FFC1C6" w14:textId="77777777" w:rsidR="00050D39" w:rsidRDefault="00050D39" w:rsidP="00B878ED">
      <w:pPr>
        <w:pStyle w:val="Continuarlista"/>
        <w:spacing w:after="0"/>
        <w:ind w:left="0"/>
        <w:rPr>
          <w:rFonts w:ascii="Tahoma" w:hAnsi="Tahoma" w:cs="Tahoma"/>
          <w:color w:val="1F497D"/>
          <w:sz w:val="22"/>
          <w:szCs w:val="22"/>
        </w:rPr>
      </w:pPr>
    </w:p>
    <w:p w14:paraId="011EEAEC" w14:textId="0C37D547" w:rsidR="00050D39" w:rsidRPr="008E0EC6" w:rsidRDefault="00050D39" w:rsidP="009F7C40">
      <w:pPr>
        <w:pStyle w:val="TITULOS"/>
        <w:numPr>
          <w:ilvl w:val="0"/>
          <w:numId w:val="3"/>
        </w:numPr>
        <w:spacing w:after="120" w:line="240" w:lineRule="auto"/>
        <w:ind w:left="425" w:hanging="425"/>
        <w:rPr>
          <w:rFonts w:ascii="Tahoma" w:hAnsi="Tahoma" w:cs="Tahoma"/>
          <w:color w:val="365F91"/>
          <w:sz w:val="22"/>
          <w:szCs w:val="22"/>
        </w:rPr>
      </w:pPr>
      <w:r w:rsidRPr="00DA75C7">
        <w:rPr>
          <w:rFonts w:ascii="Tahoma" w:hAnsi="Tahoma" w:cs="Tahoma"/>
          <w:color w:val="365F91"/>
          <w:sz w:val="22"/>
          <w:szCs w:val="22"/>
        </w:rPr>
        <w:t>ACTIVIDADES PREVIAS A LA PRESENTACIÓN DE PROPUESTAS</w:t>
      </w:r>
    </w:p>
    <w:p w14:paraId="1A271490" w14:textId="72338AF1" w:rsidR="00050D39" w:rsidRDefault="00050D39" w:rsidP="009F7C40">
      <w:pPr>
        <w:pStyle w:val="Prrafodelista"/>
        <w:numPr>
          <w:ilvl w:val="0"/>
          <w:numId w:val="19"/>
        </w:numPr>
        <w:tabs>
          <w:tab w:val="left" w:pos="1276"/>
        </w:tabs>
        <w:spacing w:before="120" w:after="0" w:line="240" w:lineRule="auto"/>
        <w:ind w:left="1276" w:hanging="425"/>
        <w:jc w:val="both"/>
        <w:rPr>
          <w:rFonts w:ascii="Tahoma" w:hAnsi="Tahoma" w:cs="Tahoma"/>
          <w:color w:val="004990"/>
        </w:rPr>
      </w:pPr>
      <w:r w:rsidRPr="00984C8B">
        <w:rPr>
          <w:rFonts w:ascii="Tahoma" w:hAnsi="Tahoma" w:cs="Tahoma"/>
          <w:color w:val="004990"/>
          <w:u w:val="single"/>
        </w:rPr>
        <w:t xml:space="preserve">Consultas escritas sobre </w:t>
      </w:r>
      <w:r>
        <w:rPr>
          <w:rFonts w:ascii="Tahoma" w:hAnsi="Tahoma" w:cs="Tahoma"/>
          <w:color w:val="004990"/>
          <w:u w:val="single"/>
        </w:rPr>
        <w:t>las Especificaciones Técnicas</w:t>
      </w:r>
      <w:r w:rsidRPr="00984C8B">
        <w:rPr>
          <w:rFonts w:ascii="Tahoma" w:hAnsi="Tahoma" w:cs="Tahoma"/>
          <w:color w:val="004990"/>
          <w:u w:val="single"/>
        </w:rPr>
        <w:t>:</w:t>
      </w:r>
      <w:r w:rsidRPr="00984C8B">
        <w:rPr>
          <w:rFonts w:ascii="Tahoma" w:hAnsi="Tahoma" w:cs="Tahoma"/>
          <w:color w:val="004990"/>
        </w:rPr>
        <w:t xml:space="preserve"> Cualquier potencial proponente puede formular consultas escritas dirigidas a la Subgerencia de Adquisiciones, hasta el </w:t>
      </w:r>
      <w:r w:rsidR="00A75561">
        <w:rPr>
          <w:rFonts w:ascii="Tahoma" w:hAnsi="Tahoma" w:cs="Tahoma"/>
          <w:color w:val="004990"/>
        </w:rPr>
        <w:t>12 de abril de 2017</w:t>
      </w:r>
      <w:r w:rsidRPr="00CD07C3">
        <w:rPr>
          <w:rFonts w:ascii="Tahoma" w:hAnsi="Tahoma" w:cs="Tahoma"/>
          <w:color w:val="004990"/>
        </w:rPr>
        <w:t xml:space="preserve">, hrs. </w:t>
      </w:r>
      <w:r w:rsidR="00A75561">
        <w:rPr>
          <w:rFonts w:ascii="Tahoma" w:hAnsi="Tahoma" w:cs="Tahoma"/>
          <w:color w:val="004990"/>
        </w:rPr>
        <w:t>15:00</w:t>
      </w:r>
      <w:r w:rsidRPr="00CD07C3">
        <w:rPr>
          <w:rFonts w:ascii="Tahoma" w:hAnsi="Tahoma" w:cs="Tahoma"/>
          <w:color w:val="004990"/>
        </w:rPr>
        <w:t xml:space="preserve">, a los correos electrónicos </w:t>
      </w:r>
      <w:r w:rsidR="00A75561">
        <w:rPr>
          <w:rFonts w:ascii="Tahoma" w:hAnsi="Tahoma" w:cs="Tahoma"/>
          <w:color w:val="004990"/>
        </w:rPr>
        <w:t>gledezma@entel.bo</w:t>
      </w:r>
      <w:r w:rsidRPr="00CD07C3">
        <w:rPr>
          <w:rFonts w:ascii="Tahoma" w:hAnsi="Tahoma" w:cs="Tahoma"/>
          <w:color w:val="004990"/>
        </w:rPr>
        <w:t xml:space="preserve"> con copia </w:t>
      </w:r>
      <w:r w:rsidR="00A75561">
        <w:rPr>
          <w:rFonts w:ascii="Tahoma" w:hAnsi="Tahoma" w:cs="Tahoma"/>
          <w:color w:val="004990"/>
        </w:rPr>
        <w:t xml:space="preserve">gmaradey@entel.bo o a la dirección: </w:t>
      </w:r>
      <w:r w:rsidR="00EC6F6C">
        <w:rPr>
          <w:rFonts w:ascii="Tahoma" w:hAnsi="Tahoma" w:cs="Tahoma"/>
          <w:color w:val="004990"/>
        </w:rPr>
        <w:t>Calle 25 de Mayo entre Av. Federico Roman y Calle Oruro ENTEL S.A. Guayaramerin-Beni.</w:t>
      </w:r>
    </w:p>
    <w:p w14:paraId="684C8DF6" w14:textId="77777777" w:rsidR="00050D39" w:rsidRPr="00201375" w:rsidRDefault="00050D39" w:rsidP="00050D39">
      <w:pPr>
        <w:pStyle w:val="Prrafodelista"/>
        <w:tabs>
          <w:tab w:val="left" w:pos="1134"/>
        </w:tabs>
        <w:spacing w:before="120" w:after="0" w:line="240" w:lineRule="auto"/>
        <w:ind w:left="1429"/>
        <w:jc w:val="both"/>
        <w:rPr>
          <w:rFonts w:ascii="Tahoma" w:hAnsi="Tahoma" w:cs="Tahoma"/>
          <w:color w:val="004990"/>
        </w:rPr>
      </w:pPr>
    </w:p>
    <w:p w14:paraId="73EA6DD1" w14:textId="79E80B4A" w:rsidR="003E51A2" w:rsidRPr="007D01A2" w:rsidRDefault="00050D39" w:rsidP="009F7C40">
      <w:pPr>
        <w:pStyle w:val="Prrafodelista"/>
        <w:numPr>
          <w:ilvl w:val="0"/>
          <w:numId w:val="18"/>
        </w:numPr>
        <w:tabs>
          <w:tab w:val="left" w:pos="-5670"/>
        </w:tabs>
        <w:spacing w:after="240" w:line="240" w:lineRule="auto"/>
        <w:ind w:left="1276"/>
        <w:jc w:val="both"/>
        <w:rPr>
          <w:rFonts w:ascii="Tahoma" w:hAnsi="Tahoma" w:cs="Tahoma"/>
          <w:color w:val="004990"/>
          <w:lang w:val="es-BO"/>
        </w:rPr>
      </w:pPr>
      <w:r w:rsidRPr="006E6B93">
        <w:rPr>
          <w:rFonts w:ascii="Tahoma" w:hAnsi="Tahoma" w:cs="Tahoma"/>
          <w:color w:val="004990"/>
          <w:u w:val="single"/>
          <w:lang w:val="es-BO"/>
        </w:rPr>
        <w:t>Reunión de Aclaración:</w:t>
      </w:r>
      <w:r w:rsidRPr="006E6B93">
        <w:rPr>
          <w:rFonts w:ascii="Tahoma" w:hAnsi="Tahoma" w:cs="Tahoma"/>
          <w:color w:val="004990"/>
          <w:lang w:val="es-BO"/>
        </w:rPr>
        <w:t xml:space="preserve"> Con l</w:t>
      </w:r>
      <w:r>
        <w:rPr>
          <w:rFonts w:ascii="Tahoma" w:hAnsi="Tahoma" w:cs="Tahoma"/>
          <w:color w:val="004990"/>
          <w:lang w:val="es-BO"/>
        </w:rPr>
        <w:t>a finalidad de dar aclaración a</w:t>
      </w:r>
      <w:r w:rsidRPr="00965787">
        <w:rPr>
          <w:rFonts w:ascii="Tahoma" w:hAnsi="Tahoma" w:cs="Tahoma"/>
          <w:color w:val="004990"/>
          <w:lang w:val="es-BO"/>
        </w:rPr>
        <w:t xml:space="preserve"> consultas realizadas, sobre </w:t>
      </w:r>
      <w:r>
        <w:rPr>
          <w:rFonts w:ascii="Tahoma" w:hAnsi="Tahoma" w:cs="Tahoma"/>
          <w:color w:val="004990"/>
          <w:lang w:val="es-BO"/>
        </w:rPr>
        <w:t>la</w:t>
      </w:r>
      <w:r w:rsidRPr="00965787">
        <w:rPr>
          <w:rFonts w:ascii="Tahoma" w:hAnsi="Tahoma" w:cs="Tahoma"/>
          <w:color w:val="004990"/>
          <w:lang w:val="es-BO"/>
        </w:rPr>
        <w:t xml:space="preserve">s </w:t>
      </w:r>
      <w:r>
        <w:rPr>
          <w:rFonts w:ascii="Tahoma" w:hAnsi="Tahoma" w:cs="Tahoma"/>
          <w:color w:val="004990"/>
          <w:lang w:val="es-BO"/>
        </w:rPr>
        <w:t>Especificaciones Técnicas</w:t>
      </w:r>
      <w:r w:rsidRPr="00965787">
        <w:rPr>
          <w:rFonts w:ascii="Tahoma" w:hAnsi="Tahoma" w:cs="Tahoma"/>
          <w:color w:val="004990"/>
          <w:lang w:val="es-BO"/>
        </w:rPr>
        <w:t xml:space="preserve"> dentro del plazo señalado. Dicha reunión se realizará en:</w:t>
      </w:r>
    </w:p>
    <w:tbl>
      <w:tblPr>
        <w:tblW w:w="0" w:type="auto"/>
        <w:tblInd w:w="110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044"/>
        <w:gridCol w:w="4903"/>
      </w:tblGrid>
      <w:tr w:rsidR="00050D39" w:rsidRPr="006E6B93" w14:paraId="12EE6676" w14:textId="77777777" w:rsidTr="008F33AB">
        <w:trPr>
          <w:trHeight w:hRule="exact" w:val="311"/>
        </w:trPr>
        <w:tc>
          <w:tcPr>
            <w:tcW w:w="3044"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7A8BAB7D" w14:textId="77777777" w:rsidR="00050D39" w:rsidRPr="006E6B93" w:rsidRDefault="00050D39" w:rsidP="008F33AB">
            <w:pPr>
              <w:spacing w:after="240"/>
              <w:ind w:left="27"/>
              <w:rPr>
                <w:rFonts w:ascii="Tahoma" w:hAnsi="Tahoma" w:cs="Tahoma"/>
                <w:color w:val="FFFFFF"/>
                <w:lang w:val="es-BO"/>
              </w:rPr>
            </w:pPr>
            <w:r w:rsidRPr="006E6B93">
              <w:rPr>
                <w:rFonts w:ascii="Tahoma" w:hAnsi="Tahoma" w:cs="Tahoma"/>
                <w:color w:val="FFFFFF"/>
                <w:lang w:val="es-BO"/>
              </w:rPr>
              <w:t>Fecha:</w:t>
            </w:r>
          </w:p>
        </w:tc>
        <w:tc>
          <w:tcPr>
            <w:tcW w:w="4903" w:type="dxa"/>
            <w:tcBorders>
              <w:top w:val="single" w:sz="4" w:space="0" w:color="004990"/>
              <w:left w:val="single" w:sz="4" w:space="0" w:color="FFFFFF"/>
            </w:tcBorders>
            <w:vAlign w:val="center"/>
          </w:tcPr>
          <w:p w14:paraId="5B3ECA94" w14:textId="798676B3" w:rsidR="00050D39" w:rsidRPr="006E6B93" w:rsidRDefault="00A75561" w:rsidP="008F33AB">
            <w:pPr>
              <w:spacing w:after="240"/>
              <w:outlineLvl w:val="2"/>
              <w:rPr>
                <w:rFonts w:ascii="Tahoma" w:hAnsi="Tahoma" w:cs="Tahoma"/>
                <w:color w:val="365F91"/>
                <w:lang w:val="es-BO"/>
              </w:rPr>
            </w:pPr>
            <w:r>
              <w:rPr>
                <w:rFonts w:ascii="Tahoma" w:hAnsi="Tahoma" w:cs="Tahoma"/>
                <w:color w:val="004990"/>
              </w:rPr>
              <w:t>17 de abril de 2017</w:t>
            </w:r>
          </w:p>
        </w:tc>
      </w:tr>
      <w:tr w:rsidR="00050D39" w:rsidRPr="006E6B93" w14:paraId="3B923B1D" w14:textId="77777777" w:rsidTr="008F33AB">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EDD7669" w14:textId="77777777" w:rsidR="00050D39" w:rsidRPr="006E6B93" w:rsidRDefault="00050D39" w:rsidP="008F33AB">
            <w:pPr>
              <w:spacing w:after="240"/>
              <w:ind w:left="27"/>
              <w:rPr>
                <w:rFonts w:ascii="Tahoma" w:hAnsi="Tahoma" w:cs="Tahoma"/>
                <w:color w:val="FFFFFF"/>
                <w:lang w:val="es-BO"/>
              </w:rPr>
            </w:pPr>
            <w:r w:rsidRPr="006E6B93">
              <w:rPr>
                <w:rFonts w:ascii="Tahoma" w:hAnsi="Tahoma" w:cs="Tahoma"/>
                <w:color w:val="FFFFFF"/>
                <w:lang w:val="es-BO"/>
              </w:rPr>
              <w:t>Hora:</w:t>
            </w:r>
          </w:p>
        </w:tc>
        <w:tc>
          <w:tcPr>
            <w:tcW w:w="4903" w:type="dxa"/>
            <w:tcBorders>
              <w:left w:val="single" w:sz="4" w:space="0" w:color="FFFFFF"/>
            </w:tcBorders>
            <w:vAlign w:val="center"/>
          </w:tcPr>
          <w:p w14:paraId="7114872A" w14:textId="06C808DE" w:rsidR="00050D39" w:rsidRPr="006E6B93" w:rsidRDefault="00A75561" w:rsidP="008F33AB">
            <w:pPr>
              <w:spacing w:after="240"/>
              <w:outlineLvl w:val="2"/>
              <w:rPr>
                <w:rFonts w:ascii="Tahoma" w:hAnsi="Tahoma" w:cs="Tahoma"/>
                <w:color w:val="365F91"/>
                <w:lang w:val="es-BO"/>
              </w:rPr>
            </w:pPr>
            <w:r>
              <w:rPr>
                <w:rFonts w:ascii="Tahoma" w:hAnsi="Tahoma" w:cs="Tahoma"/>
                <w:color w:val="365F91"/>
                <w:lang w:val="es-BO"/>
              </w:rPr>
              <w:t>10:00 a.m.</w:t>
            </w:r>
          </w:p>
        </w:tc>
      </w:tr>
      <w:tr w:rsidR="00050D39" w:rsidRPr="006E6B93" w14:paraId="479595D3" w14:textId="77777777" w:rsidTr="003E51A2">
        <w:trPr>
          <w:trHeight w:hRule="exact" w:val="922"/>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73F28DE4" w14:textId="77777777" w:rsidR="00050D39" w:rsidRPr="006E6B93" w:rsidRDefault="00050D39" w:rsidP="008F33AB">
            <w:pPr>
              <w:spacing w:after="240"/>
              <w:ind w:left="27"/>
              <w:rPr>
                <w:rFonts w:ascii="Tahoma" w:hAnsi="Tahoma" w:cs="Tahoma"/>
                <w:color w:val="FFFFFF"/>
                <w:lang w:val="es-BO"/>
              </w:rPr>
            </w:pPr>
            <w:r w:rsidRPr="006E6B93">
              <w:rPr>
                <w:rFonts w:ascii="Tahoma" w:hAnsi="Tahoma" w:cs="Tahoma"/>
                <w:color w:val="FFFFFF"/>
                <w:lang w:val="es-BO"/>
              </w:rPr>
              <w:t>Dirección:</w:t>
            </w:r>
          </w:p>
        </w:tc>
        <w:tc>
          <w:tcPr>
            <w:tcW w:w="4903" w:type="dxa"/>
            <w:tcBorders>
              <w:left w:val="single" w:sz="4" w:space="0" w:color="FFFFFF"/>
            </w:tcBorders>
            <w:vAlign w:val="center"/>
          </w:tcPr>
          <w:p w14:paraId="3B3A532C" w14:textId="6CDEE562" w:rsidR="00050D39" w:rsidRPr="001703DD" w:rsidRDefault="00EC6F6C" w:rsidP="00EC6F6C">
            <w:pPr>
              <w:spacing w:after="240"/>
              <w:outlineLvl w:val="2"/>
              <w:rPr>
                <w:rFonts w:ascii="Tahoma" w:hAnsi="Tahoma" w:cs="Tahoma"/>
                <w:color w:val="365F91"/>
              </w:rPr>
            </w:pPr>
            <w:r>
              <w:rPr>
                <w:rFonts w:ascii="Tahoma" w:hAnsi="Tahoma" w:cs="Tahoma"/>
                <w:color w:val="004990"/>
              </w:rPr>
              <w:t>Calle 25 de Mayo entre Av. Federico Roman y Calle Oruro ENTEL S.A. Guayaramerin-Beni.</w:t>
            </w:r>
          </w:p>
        </w:tc>
      </w:tr>
      <w:tr w:rsidR="00050D39" w:rsidRPr="006E6B93" w14:paraId="717A879C" w14:textId="77777777" w:rsidTr="008F33AB">
        <w:trPr>
          <w:trHeight w:hRule="exact" w:val="340"/>
        </w:trPr>
        <w:tc>
          <w:tcPr>
            <w:tcW w:w="3044"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50A1AD7F" w14:textId="77777777" w:rsidR="00050D39" w:rsidRPr="006E6B93" w:rsidRDefault="00050D39" w:rsidP="008F33AB">
            <w:pPr>
              <w:spacing w:after="240"/>
              <w:ind w:left="27"/>
              <w:rPr>
                <w:rFonts w:ascii="Tahoma" w:hAnsi="Tahoma" w:cs="Tahoma"/>
                <w:color w:val="FFFFFF"/>
                <w:lang w:val="es-BO"/>
              </w:rPr>
            </w:pPr>
            <w:r w:rsidRPr="006E6B93">
              <w:rPr>
                <w:rFonts w:ascii="Tahoma" w:hAnsi="Tahoma" w:cs="Tahoma"/>
                <w:color w:val="FFFFFF"/>
                <w:lang w:val="es-BO"/>
              </w:rPr>
              <w:t>Ciudad:</w:t>
            </w:r>
          </w:p>
        </w:tc>
        <w:tc>
          <w:tcPr>
            <w:tcW w:w="4903" w:type="dxa"/>
            <w:tcBorders>
              <w:left w:val="single" w:sz="4" w:space="0" w:color="FFFFFF"/>
            </w:tcBorders>
            <w:vAlign w:val="center"/>
          </w:tcPr>
          <w:p w14:paraId="6589C5EA" w14:textId="74B9B4A5" w:rsidR="00050D39" w:rsidRPr="006E6B93" w:rsidRDefault="00EC6F6C" w:rsidP="008F33AB">
            <w:pPr>
              <w:spacing w:after="240"/>
              <w:outlineLvl w:val="2"/>
              <w:rPr>
                <w:rFonts w:ascii="Tahoma" w:hAnsi="Tahoma" w:cs="Tahoma"/>
                <w:color w:val="365F91"/>
                <w:lang w:val="es-BO"/>
              </w:rPr>
            </w:pPr>
            <w:r>
              <w:rPr>
                <w:rFonts w:ascii="Tahoma" w:hAnsi="Tahoma" w:cs="Tahoma"/>
                <w:color w:val="365F91"/>
                <w:lang w:val="es-BO"/>
              </w:rPr>
              <w:t>Guayaramerin</w:t>
            </w:r>
            <w:r w:rsidR="00DA47E0">
              <w:rPr>
                <w:rFonts w:ascii="Tahoma" w:hAnsi="Tahoma" w:cs="Tahoma"/>
                <w:color w:val="365F91"/>
                <w:lang w:val="es-BO"/>
              </w:rPr>
              <w:t>-Beni</w:t>
            </w:r>
          </w:p>
        </w:tc>
      </w:tr>
      <w:tr w:rsidR="00050D39" w:rsidRPr="006E6B93" w14:paraId="03FE3E8C" w14:textId="77777777" w:rsidTr="008F33AB">
        <w:trPr>
          <w:trHeight w:hRule="exact" w:val="660"/>
        </w:trPr>
        <w:tc>
          <w:tcPr>
            <w:tcW w:w="3044"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04B15134" w14:textId="77777777" w:rsidR="00050D39" w:rsidRPr="006E6B93" w:rsidRDefault="00050D39" w:rsidP="008F33AB">
            <w:pPr>
              <w:spacing w:after="240"/>
              <w:ind w:left="27"/>
              <w:rPr>
                <w:rFonts w:ascii="Tahoma" w:hAnsi="Tahoma" w:cs="Tahoma"/>
                <w:color w:val="FFFFFF"/>
                <w:lang w:val="es-BO"/>
              </w:rPr>
            </w:pPr>
            <w:r w:rsidRPr="006E6B93">
              <w:rPr>
                <w:rFonts w:ascii="Tahoma" w:hAnsi="Tahoma" w:cs="Tahoma"/>
                <w:color w:val="FFFFFF"/>
                <w:lang w:val="es-BO"/>
              </w:rPr>
              <w:t>Nombre  del Encargado de la Reunión de Aclaración:</w:t>
            </w:r>
          </w:p>
        </w:tc>
        <w:tc>
          <w:tcPr>
            <w:tcW w:w="4903" w:type="dxa"/>
            <w:tcBorders>
              <w:left w:val="single" w:sz="4" w:space="0" w:color="FFFFFF"/>
              <w:bottom w:val="single" w:sz="4" w:space="0" w:color="004990"/>
            </w:tcBorders>
            <w:vAlign w:val="center"/>
          </w:tcPr>
          <w:p w14:paraId="2184F02A" w14:textId="5A3FF54F" w:rsidR="00050D39" w:rsidRPr="006E6B93" w:rsidRDefault="003E51A2" w:rsidP="008F33AB">
            <w:pPr>
              <w:spacing w:after="240"/>
              <w:outlineLvl w:val="2"/>
              <w:rPr>
                <w:rFonts w:ascii="Tahoma" w:hAnsi="Tahoma" w:cs="Tahoma"/>
                <w:color w:val="365F91"/>
                <w:lang w:val="es-BO"/>
              </w:rPr>
            </w:pPr>
            <w:r>
              <w:rPr>
                <w:rFonts w:ascii="Tahoma" w:hAnsi="Tahoma" w:cs="Tahoma"/>
                <w:color w:val="365F91"/>
                <w:lang w:val="es-BO"/>
              </w:rPr>
              <w:t>Gina Camila Maradey</w:t>
            </w:r>
          </w:p>
        </w:tc>
      </w:tr>
    </w:tbl>
    <w:p w14:paraId="4BB238AE" w14:textId="77777777" w:rsidR="00050D39" w:rsidRPr="006E6B93" w:rsidRDefault="00050D39" w:rsidP="00050D39">
      <w:pPr>
        <w:spacing w:after="240"/>
        <w:ind w:left="567"/>
        <w:jc w:val="both"/>
        <w:rPr>
          <w:rFonts w:ascii="Tahoma" w:hAnsi="Tahoma" w:cs="Tahoma"/>
          <w:color w:val="365F91"/>
          <w:szCs w:val="20"/>
          <w:lang w:val="es-BO"/>
        </w:rPr>
      </w:pPr>
      <w:r w:rsidRPr="006E6B93">
        <w:rPr>
          <w:rFonts w:ascii="Tahoma" w:hAnsi="Tahoma" w:cs="Tahoma"/>
          <w:color w:val="365F91"/>
          <w:szCs w:val="20"/>
          <w:lang w:val="es-BO"/>
        </w:rPr>
        <w:t>Las aclaraciones respectivas serán incluidas en el Acta de Reunión de Aclaración y serán publicadas en la página WEB de ENTEL S.A.</w:t>
      </w:r>
    </w:p>
    <w:p w14:paraId="0F35516B" w14:textId="77777777" w:rsidR="00050D39" w:rsidRPr="006E6B93" w:rsidRDefault="00050D39" w:rsidP="00050D39">
      <w:pPr>
        <w:spacing w:after="240"/>
        <w:ind w:left="567"/>
        <w:jc w:val="both"/>
        <w:rPr>
          <w:rFonts w:ascii="Tahoma" w:hAnsi="Tahoma" w:cs="Tahoma"/>
          <w:color w:val="365F91"/>
          <w:lang w:val="es-BO"/>
        </w:rPr>
      </w:pPr>
      <w:r w:rsidRPr="006E6B93">
        <w:rPr>
          <w:rFonts w:ascii="Tahoma" w:hAnsi="Tahoma" w:cs="Tahoma"/>
          <w:color w:val="365F91"/>
          <w:szCs w:val="20"/>
          <w:lang w:val="es-BO"/>
        </w:rPr>
        <w:t>Una vez elaborada y aprobada el Acta de Reunión, formará parte del presente documento y será de aceptación obligatoria sin modificaciones posteriores por parte de los proponentes</w:t>
      </w:r>
      <w:r>
        <w:rPr>
          <w:rFonts w:ascii="Tahoma" w:hAnsi="Tahoma" w:cs="Tahoma"/>
          <w:color w:val="365F91"/>
          <w:lang w:val="es-BO"/>
        </w:rPr>
        <w:t>.</w:t>
      </w:r>
    </w:p>
    <w:p w14:paraId="0B81200F" w14:textId="77777777" w:rsidR="00050D39" w:rsidRPr="00965787" w:rsidRDefault="00050D39" w:rsidP="009F7C40">
      <w:pPr>
        <w:pStyle w:val="TITULOS"/>
        <w:numPr>
          <w:ilvl w:val="0"/>
          <w:numId w:val="3"/>
        </w:numPr>
        <w:spacing w:after="120" w:line="240" w:lineRule="auto"/>
        <w:ind w:left="425" w:hanging="425"/>
        <w:rPr>
          <w:rFonts w:ascii="Tahoma" w:hAnsi="Tahoma" w:cs="Tahoma"/>
          <w:color w:val="365F91"/>
          <w:sz w:val="22"/>
          <w:szCs w:val="22"/>
        </w:rPr>
      </w:pPr>
      <w:r w:rsidRPr="00965787">
        <w:rPr>
          <w:rFonts w:ascii="Tahoma" w:hAnsi="Tahoma" w:cs="Tahoma"/>
          <w:color w:val="365F91"/>
          <w:sz w:val="22"/>
          <w:szCs w:val="22"/>
        </w:rPr>
        <w:t>PRESENTACIÓN DE PROPUESTAS</w:t>
      </w:r>
    </w:p>
    <w:p w14:paraId="73B79D0A" w14:textId="22634E78" w:rsidR="00050D39" w:rsidRPr="006E6B93" w:rsidRDefault="00050D39" w:rsidP="00050D39">
      <w:pPr>
        <w:pStyle w:val="Prrafodelista"/>
        <w:spacing w:after="240"/>
        <w:ind w:left="567"/>
        <w:jc w:val="both"/>
        <w:rPr>
          <w:rFonts w:ascii="Tahoma" w:hAnsi="Tahoma" w:cs="Tahoma"/>
          <w:color w:val="365F91"/>
          <w:lang w:val="es-BO"/>
        </w:rPr>
      </w:pPr>
      <w:r w:rsidRPr="006E6B93">
        <w:rPr>
          <w:rFonts w:ascii="Tahoma" w:hAnsi="Tahoma" w:cs="Tahoma"/>
          <w:color w:val="365F91"/>
          <w:lang w:val="es-BO"/>
        </w:rPr>
        <w:t xml:space="preserve">Las propuestas deben presentarse sólo </w:t>
      </w:r>
      <w:r w:rsidR="004B3215">
        <w:rPr>
          <w:rFonts w:ascii="Tahoma" w:hAnsi="Tahoma" w:cs="Tahoma"/>
          <w:color w:val="365F91"/>
          <w:lang w:val="es-BO"/>
        </w:rPr>
        <w:t>en las oficinas de  ENTEL S.A. (</w:t>
      </w:r>
      <w:r w:rsidR="00EC6F6C">
        <w:rPr>
          <w:rFonts w:ascii="Tahoma" w:hAnsi="Tahoma" w:cs="Tahoma"/>
          <w:color w:val="004990"/>
        </w:rPr>
        <w:t>Calle 25 de Mayo entre Av. Federico Roman y Calle Oruro ENTEL S.A. Guayaramerin-Beni.</w:t>
      </w:r>
      <w:r w:rsidRPr="006E6B93">
        <w:rPr>
          <w:rFonts w:ascii="Tahoma" w:hAnsi="Tahoma" w:cs="Tahoma"/>
          <w:color w:val="365F91"/>
          <w:lang w:val="es-BO"/>
        </w:rPr>
        <w:t>), hasta el día:</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2934"/>
      </w:tblGrid>
      <w:tr w:rsidR="00050D39" w:rsidRPr="006E6B93" w14:paraId="76246D78" w14:textId="77777777" w:rsidTr="008F33AB">
        <w:trPr>
          <w:trHeight w:hRule="exact" w:val="331"/>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66106E4F" w14:textId="77777777" w:rsidR="00050D39" w:rsidRPr="006E6B93" w:rsidRDefault="00050D39" w:rsidP="008F33AB">
            <w:pPr>
              <w:spacing w:after="240"/>
              <w:ind w:left="1276" w:hanging="1276"/>
              <w:jc w:val="both"/>
              <w:rPr>
                <w:rFonts w:ascii="Tahoma" w:hAnsi="Tahoma" w:cs="Tahoma"/>
                <w:color w:val="FFFFFF"/>
                <w:lang w:val="es-BO"/>
              </w:rPr>
            </w:pPr>
            <w:r w:rsidRPr="006E6B93">
              <w:rPr>
                <w:rFonts w:ascii="Tahoma" w:hAnsi="Tahoma" w:cs="Tahoma"/>
                <w:color w:val="FFFFFF"/>
                <w:lang w:val="es-BO"/>
              </w:rPr>
              <w:t>Fecha:</w:t>
            </w:r>
          </w:p>
        </w:tc>
        <w:tc>
          <w:tcPr>
            <w:tcW w:w="2934" w:type="dxa"/>
            <w:tcBorders>
              <w:top w:val="single" w:sz="4" w:space="0" w:color="004990"/>
              <w:left w:val="single" w:sz="4" w:space="0" w:color="FFFFFF"/>
            </w:tcBorders>
          </w:tcPr>
          <w:p w14:paraId="1F64B946" w14:textId="0BA3E7C2" w:rsidR="00050D39" w:rsidRPr="006E6B93" w:rsidRDefault="00703DFE" w:rsidP="008F33AB">
            <w:pPr>
              <w:spacing w:after="240"/>
              <w:ind w:left="1276" w:hanging="1276"/>
              <w:jc w:val="both"/>
              <w:rPr>
                <w:rFonts w:ascii="Tahoma" w:hAnsi="Tahoma" w:cs="Tahoma"/>
                <w:color w:val="365F91"/>
                <w:lang w:val="es-BO"/>
              </w:rPr>
            </w:pPr>
            <w:r>
              <w:rPr>
                <w:rFonts w:ascii="Tahoma" w:hAnsi="Tahoma" w:cs="Tahoma"/>
                <w:color w:val="365F91"/>
                <w:lang w:val="es-BO"/>
              </w:rPr>
              <w:t>20 de abril de 2017</w:t>
            </w:r>
          </w:p>
        </w:tc>
      </w:tr>
      <w:tr w:rsidR="00050D39" w:rsidRPr="006E6B93" w14:paraId="3FD6FD8F" w14:textId="77777777" w:rsidTr="008F33AB">
        <w:trPr>
          <w:trHeight w:hRule="exact" w:val="285"/>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6E8899E3" w14:textId="77777777" w:rsidR="00050D39" w:rsidRPr="006E6B93" w:rsidRDefault="00050D39" w:rsidP="008F33AB">
            <w:pPr>
              <w:spacing w:after="240"/>
              <w:ind w:left="1276" w:hanging="1276"/>
              <w:jc w:val="both"/>
              <w:rPr>
                <w:rFonts w:ascii="Tahoma" w:hAnsi="Tahoma" w:cs="Tahoma"/>
                <w:color w:val="FFFFFF"/>
                <w:lang w:val="es-BO"/>
              </w:rPr>
            </w:pPr>
            <w:r w:rsidRPr="006E6B93">
              <w:rPr>
                <w:rFonts w:ascii="Tahoma" w:hAnsi="Tahoma" w:cs="Tahoma"/>
                <w:color w:val="FFFFFF"/>
                <w:lang w:val="es-BO"/>
              </w:rPr>
              <w:t>Hora:</w:t>
            </w:r>
          </w:p>
        </w:tc>
        <w:tc>
          <w:tcPr>
            <w:tcW w:w="2934" w:type="dxa"/>
            <w:tcBorders>
              <w:left w:val="single" w:sz="4" w:space="0" w:color="FFFFFF"/>
              <w:bottom w:val="single" w:sz="4" w:space="0" w:color="004990"/>
            </w:tcBorders>
          </w:tcPr>
          <w:p w14:paraId="09849F11" w14:textId="2B756B33" w:rsidR="00050D39" w:rsidRPr="006E6B93" w:rsidRDefault="00703DFE" w:rsidP="008F33AB">
            <w:pPr>
              <w:spacing w:after="240"/>
              <w:ind w:left="1276" w:hanging="1276"/>
              <w:jc w:val="both"/>
              <w:rPr>
                <w:rFonts w:ascii="Tahoma" w:hAnsi="Tahoma" w:cs="Tahoma"/>
                <w:color w:val="365F91"/>
                <w:lang w:val="es-BO"/>
              </w:rPr>
            </w:pPr>
            <w:r>
              <w:rPr>
                <w:rFonts w:ascii="Tahoma" w:hAnsi="Tahoma" w:cs="Tahoma"/>
                <w:color w:val="365F91"/>
                <w:lang w:val="es-BO"/>
              </w:rPr>
              <w:t>15:30 p.m.</w:t>
            </w:r>
          </w:p>
        </w:tc>
      </w:tr>
    </w:tbl>
    <w:p w14:paraId="35CA1B23" w14:textId="77777777" w:rsidR="00050D39" w:rsidRPr="006E6B93" w:rsidRDefault="00050D39" w:rsidP="00050D39">
      <w:pPr>
        <w:spacing w:before="120" w:after="0" w:line="240" w:lineRule="auto"/>
        <w:ind w:left="567"/>
        <w:jc w:val="both"/>
        <w:rPr>
          <w:rFonts w:ascii="Tahoma" w:hAnsi="Tahoma" w:cs="Tahoma"/>
          <w:color w:val="365F91"/>
          <w:lang w:val="es-BO"/>
        </w:rPr>
      </w:pPr>
      <w:r w:rsidRPr="006E6B93">
        <w:rPr>
          <w:rFonts w:ascii="Tahoma" w:hAnsi="Tahoma" w:cs="Tahoma"/>
          <w:color w:val="365F91"/>
          <w:lang w:val="es-BO"/>
        </w:rPr>
        <w:t xml:space="preserve">No serán aceptadas ni consideradas las propuestas recibidas en oficinas postales o cualquier otro </w:t>
      </w:r>
      <w:r>
        <w:rPr>
          <w:rFonts w:ascii="Tahoma" w:hAnsi="Tahoma" w:cs="Tahoma"/>
          <w:color w:val="365F91"/>
          <w:lang w:val="es-BO"/>
        </w:rPr>
        <w:t>sitio</w:t>
      </w:r>
      <w:r w:rsidRPr="004A7BA8">
        <w:rPr>
          <w:rFonts w:ascii="Tahoma" w:hAnsi="Tahoma" w:cs="Tahoma"/>
          <w:color w:val="365F91"/>
          <w:lang w:val="es-BO"/>
        </w:rPr>
        <w:t xml:space="preserve"> </w:t>
      </w:r>
      <w:r w:rsidRPr="006E6B93">
        <w:rPr>
          <w:rFonts w:ascii="Tahoma" w:hAnsi="Tahoma" w:cs="Tahoma"/>
          <w:color w:val="365F91"/>
          <w:lang w:val="es-BO"/>
        </w:rPr>
        <w:t>diferente al domicilio señalado en el párrafo precedente, aunque fueran dependencias de ENTEL S.A.</w:t>
      </w:r>
      <w:r>
        <w:rPr>
          <w:rFonts w:ascii="Tahoma" w:hAnsi="Tahoma" w:cs="Tahoma"/>
          <w:color w:val="365F91"/>
          <w:lang w:val="es-BO"/>
        </w:rPr>
        <w:t>,</w:t>
      </w:r>
      <w:r w:rsidRPr="006E6B93">
        <w:rPr>
          <w:rFonts w:ascii="Tahoma" w:hAnsi="Tahoma" w:cs="Tahoma"/>
          <w:color w:val="365F91"/>
          <w:lang w:val="es-BO"/>
        </w:rPr>
        <w:t xml:space="preserve"> tampoco serán consideradas las propuestas entregadas pasado el día y hora límite señalado por ENTEL S.A. </w:t>
      </w:r>
    </w:p>
    <w:p w14:paraId="257FCC6F" w14:textId="77777777" w:rsidR="00050D39" w:rsidRPr="006E6B93" w:rsidRDefault="00050D39" w:rsidP="00050D39">
      <w:pPr>
        <w:spacing w:after="240"/>
        <w:ind w:left="567"/>
        <w:jc w:val="both"/>
        <w:rPr>
          <w:rFonts w:ascii="Tahoma" w:hAnsi="Tahoma" w:cs="Tahoma"/>
          <w:color w:val="365F91"/>
          <w:lang w:val="es-BO"/>
        </w:rPr>
      </w:pPr>
      <w:r w:rsidRPr="006E6B93">
        <w:rPr>
          <w:rFonts w:ascii="Tahoma" w:hAnsi="Tahoma" w:cs="Tahoma"/>
          <w:color w:val="365F91"/>
          <w:lang w:val="es-BO"/>
        </w:rPr>
        <w:t>Las ofertas de los proponentes deberán estructurarse de acuerdo a las siguientes instrucciones:</w:t>
      </w:r>
    </w:p>
    <w:p w14:paraId="32D27313" w14:textId="78C0E4C6" w:rsidR="00050D39" w:rsidRPr="006E6B93" w:rsidRDefault="00050D39" w:rsidP="00050D39">
      <w:pPr>
        <w:ind w:left="709" w:firstLine="709"/>
        <w:rPr>
          <w:rFonts w:ascii="Tahoma" w:hAnsi="Tahoma" w:cs="Tahoma"/>
          <w:b/>
          <w:color w:val="365F91"/>
          <w:lang w:val="es-BO"/>
        </w:rPr>
      </w:pPr>
      <w:r w:rsidRPr="006E6B93">
        <w:rPr>
          <w:rFonts w:ascii="Tahoma" w:hAnsi="Tahoma" w:cs="Tahoma"/>
          <w:b/>
          <w:color w:val="365F91"/>
          <w:lang w:val="es-BO"/>
        </w:rPr>
        <w:t>SOBRE “A” –</w:t>
      </w:r>
      <w:r>
        <w:rPr>
          <w:rFonts w:ascii="Tahoma" w:hAnsi="Tahoma" w:cs="Tahoma"/>
          <w:b/>
          <w:color w:val="365F91"/>
          <w:lang w:val="es-BO"/>
        </w:rPr>
        <w:t xml:space="preserve"> </w:t>
      </w:r>
      <w:r w:rsidRPr="006E6B93">
        <w:rPr>
          <w:rFonts w:ascii="Tahoma" w:hAnsi="Tahoma" w:cs="Tahoma"/>
          <w:b/>
          <w:color w:val="365F91"/>
          <w:lang w:val="es-BO"/>
        </w:rPr>
        <w:t>PROPUESTA TÉCNICA (Original).</w:t>
      </w:r>
    </w:p>
    <w:p w14:paraId="4E9574F2" w14:textId="1B157472" w:rsidR="00050D39" w:rsidRPr="006E6B93" w:rsidRDefault="00050D39" w:rsidP="00050D39">
      <w:pPr>
        <w:spacing w:after="120"/>
        <w:ind w:left="709" w:firstLine="709"/>
        <w:rPr>
          <w:rFonts w:ascii="Tahoma" w:hAnsi="Tahoma" w:cs="Tahoma"/>
          <w:b/>
          <w:color w:val="365F91"/>
          <w:lang w:val="es-BO"/>
        </w:rPr>
      </w:pPr>
      <w:r>
        <w:rPr>
          <w:rFonts w:ascii="Tahoma" w:hAnsi="Tahoma" w:cs="Tahoma"/>
          <w:b/>
          <w:color w:val="365F91"/>
          <w:lang w:val="es-BO"/>
        </w:rPr>
        <w:t>SOBRE “B</w:t>
      </w:r>
      <w:r w:rsidRPr="006E6B93">
        <w:rPr>
          <w:rFonts w:ascii="Tahoma" w:hAnsi="Tahoma" w:cs="Tahoma"/>
          <w:b/>
          <w:color w:val="365F91"/>
          <w:lang w:val="es-BO"/>
        </w:rPr>
        <w:t>” – PROPUESTA ECONÓMICA (Original).</w:t>
      </w:r>
    </w:p>
    <w:p w14:paraId="56B447F9" w14:textId="12FC6BD1" w:rsidR="00050D39" w:rsidRPr="006E6B93" w:rsidRDefault="00050D39" w:rsidP="00050D39">
      <w:pPr>
        <w:spacing w:after="240"/>
        <w:ind w:left="567"/>
        <w:jc w:val="both"/>
        <w:rPr>
          <w:rFonts w:ascii="Tahoma" w:hAnsi="Tahoma" w:cs="Tahoma"/>
          <w:color w:val="365F91"/>
          <w:lang w:val="es-BO"/>
        </w:rPr>
      </w:pPr>
      <w:r w:rsidRPr="006E6B93">
        <w:rPr>
          <w:rFonts w:ascii="Tahoma" w:hAnsi="Tahoma" w:cs="Tahoma"/>
          <w:color w:val="365F91"/>
          <w:lang w:val="es-BO"/>
        </w:rPr>
        <w:t>Cada parte será presentada en un sobre o paquete cerrado, de manera separada; foliados, sellados y presentados con la siguiente inscripción:</w:t>
      </w: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6731"/>
      </w:tblGrid>
      <w:tr w:rsidR="00050D39" w:rsidRPr="006E6B93" w14:paraId="487E333E" w14:textId="77777777" w:rsidTr="006B5A15">
        <w:trPr>
          <w:cantSplit/>
          <w:trHeight w:hRule="exact" w:val="1972"/>
          <w:jc w:val="center"/>
        </w:trPr>
        <w:tc>
          <w:tcPr>
            <w:tcW w:w="6731" w:type="dxa"/>
          </w:tcPr>
          <w:p w14:paraId="5D39F00D" w14:textId="77777777" w:rsidR="00050D39" w:rsidRPr="00285F0E" w:rsidRDefault="00050D39" w:rsidP="008F33AB">
            <w:pPr>
              <w:spacing w:after="0"/>
              <w:jc w:val="center"/>
              <w:rPr>
                <w:rFonts w:ascii="Tahoma" w:hAnsi="Tahoma" w:cs="Tahoma"/>
                <w:color w:val="1F497D"/>
                <w:sz w:val="16"/>
                <w:szCs w:val="20"/>
                <w:lang w:val="es-BO" w:eastAsia="es-BO" w:bidi="ar-SA"/>
              </w:rPr>
            </w:pPr>
            <w:r w:rsidRPr="00285F0E">
              <w:rPr>
                <w:rFonts w:ascii="Tahoma" w:hAnsi="Tahoma" w:cs="Tahoma"/>
                <w:color w:val="1F497D"/>
                <w:sz w:val="16"/>
                <w:szCs w:val="20"/>
                <w:lang w:eastAsia="es-BO"/>
              </w:rPr>
              <w:lastRenderedPageBreak/>
              <w:t>ENTEL S.A.</w:t>
            </w:r>
          </w:p>
          <w:p w14:paraId="12BAFF56" w14:textId="2DBC51FB" w:rsidR="00050D39" w:rsidRPr="00285F0E" w:rsidRDefault="00EC6F6C" w:rsidP="008F33AB">
            <w:pPr>
              <w:spacing w:after="0"/>
              <w:ind w:left="133"/>
              <w:jc w:val="center"/>
              <w:rPr>
                <w:rFonts w:ascii="Tahoma" w:hAnsi="Tahoma" w:cs="Tahoma"/>
                <w:color w:val="1F497D"/>
                <w:sz w:val="16"/>
                <w:szCs w:val="20"/>
                <w:lang w:eastAsia="es-BO"/>
              </w:rPr>
            </w:pPr>
            <w:r>
              <w:rPr>
                <w:rFonts w:ascii="Tahoma" w:hAnsi="Tahoma" w:cs="Tahoma"/>
                <w:color w:val="1F497D"/>
                <w:sz w:val="16"/>
                <w:szCs w:val="20"/>
                <w:lang w:eastAsia="es-BO"/>
              </w:rPr>
              <w:t>COTIZACIÓN SIMPLE N° 03</w:t>
            </w:r>
            <w:r w:rsidR="00050D39" w:rsidRPr="00285F0E">
              <w:rPr>
                <w:rFonts w:ascii="Tahoma" w:hAnsi="Tahoma" w:cs="Tahoma"/>
                <w:color w:val="1F497D"/>
                <w:sz w:val="16"/>
                <w:szCs w:val="20"/>
                <w:lang w:eastAsia="es-BO"/>
              </w:rPr>
              <w:t>/2017</w:t>
            </w:r>
          </w:p>
          <w:p w14:paraId="2AE24D33" w14:textId="668CB7FE" w:rsidR="00050D39" w:rsidRPr="00285F0E" w:rsidRDefault="00050D39" w:rsidP="008F33AB">
            <w:pPr>
              <w:spacing w:after="0"/>
              <w:ind w:left="133"/>
              <w:jc w:val="center"/>
              <w:rPr>
                <w:rFonts w:ascii="Tahoma" w:hAnsi="Tahoma" w:cs="Tahoma"/>
                <w:i/>
                <w:iCs/>
                <w:color w:val="1F497D"/>
                <w:sz w:val="16"/>
                <w:szCs w:val="20"/>
                <w:lang w:eastAsia="es-BO"/>
              </w:rPr>
            </w:pPr>
            <w:r w:rsidRPr="00285F0E">
              <w:rPr>
                <w:rFonts w:ascii="Tahoma" w:hAnsi="Tahoma" w:cs="Tahoma"/>
                <w:b/>
                <w:bCs/>
                <w:i/>
                <w:iCs/>
                <w:color w:val="1F497D"/>
                <w:sz w:val="16"/>
                <w:szCs w:val="20"/>
                <w:lang w:eastAsia="es-BO"/>
              </w:rPr>
              <w:t xml:space="preserve">”SERVICIOS DE </w:t>
            </w:r>
            <w:r w:rsidR="00DA47E0">
              <w:rPr>
                <w:rFonts w:ascii="Tahoma" w:hAnsi="Tahoma" w:cs="Tahoma"/>
                <w:b/>
                <w:bCs/>
                <w:i/>
                <w:iCs/>
                <w:color w:val="1F497D"/>
                <w:sz w:val="16"/>
                <w:szCs w:val="20"/>
                <w:lang w:eastAsia="es-BO"/>
              </w:rPr>
              <w:t xml:space="preserve">LIMPIEZA Y ASEO INDUSTRIAL </w:t>
            </w:r>
            <w:r w:rsidR="00EC6F6C">
              <w:rPr>
                <w:rFonts w:ascii="Tahoma" w:hAnsi="Tahoma" w:cs="Tahoma"/>
                <w:b/>
                <w:bCs/>
                <w:i/>
                <w:iCs/>
                <w:color w:val="1F497D"/>
                <w:sz w:val="16"/>
                <w:szCs w:val="20"/>
                <w:lang w:eastAsia="es-BO"/>
              </w:rPr>
              <w:t>ENTEL S.A. GUAYARAMERIN</w:t>
            </w:r>
            <w:r w:rsidR="00DA47E0">
              <w:rPr>
                <w:rFonts w:ascii="Tahoma" w:hAnsi="Tahoma" w:cs="Tahoma"/>
                <w:b/>
                <w:bCs/>
                <w:i/>
                <w:iCs/>
                <w:color w:val="1F497D"/>
                <w:sz w:val="16"/>
                <w:szCs w:val="20"/>
                <w:lang w:eastAsia="es-BO"/>
              </w:rPr>
              <w:t>-BENI</w:t>
            </w:r>
            <w:r w:rsidR="006B5A15">
              <w:rPr>
                <w:rFonts w:ascii="Tahoma" w:hAnsi="Tahoma" w:cs="Tahoma"/>
                <w:b/>
                <w:bCs/>
                <w:i/>
                <w:iCs/>
                <w:color w:val="1F497D"/>
                <w:sz w:val="16"/>
                <w:szCs w:val="20"/>
                <w:lang w:eastAsia="es-BO"/>
              </w:rPr>
              <w:t>”</w:t>
            </w:r>
            <w:r w:rsidRPr="00285F0E">
              <w:rPr>
                <w:rFonts w:ascii="Tahoma" w:hAnsi="Tahoma" w:cs="Tahoma"/>
                <w:i/>
                <w:iCs/>
                <w:color w:val="1F497D"/>
                <w:sz w:val="16"/>
                <w:szCs w:val="20"/>
                <w:lang w:eastAsia="es-BO"/>
              </w:rPr>
              <w:t xml:space="preserve"> </w:t>
            </w:r>
          </w:p>
          <w:p w14:paraId="46B877E4" w14:textId="77777777" w:rsidR="00050D39" w:rsidRPr="00285F0E" w:rsidRDefault="00050D39" w:rsidP="008F33AB">
            <w:pPr>
              <w:spacing w:after="0"/>
              <w:ind w:left="133"/>
              <w:jc w:val="center"/>
              <w:rPr>
                <w:rFonts w:ascii="Tahoma" w:hAnsi="Tahoma" w:cs="Tahoma"/>
                <w:color w:val="1F497D"/>
                <w:sz w:val="16"/>
                <w:szCs w:val="20"/>
                <w:lang w:eastAsia="es-BO"/>
              </w:rPr>
            </w:pPr>
            <w:r w:rsidRPr="00285F0E">
              <w:rPr>
                <w:rFonts w:ascii="Tahoma" w:hAnsi="Tahoma" w:cs="Tahoma"/>
                <w:color w:val="1F497D"/>
                <w:sz w:val="16"/>
                <w:szCs w:val="20"/>
                <w:lang w:eastAsia="es-BO"/>
              </w:rPr>
              <w:t>RAZÓN SOCIAL DEL PROPONENTE</w:t>
            </w:r>
          </w:p>
          <w:p w14:paraId="2DDC41EB" w14:textId="77777777" w:rsidR="00050D39" w:rsidRPr="00285F0E" w:rsidRDefault="00050D39" w:rsidP="008F33AB">
            <w:pPr>
              <w:spacing w:after="0" w:line="240" w:lineRule="exact"/>
              <w:ind w:left="133"/>
              <w:jc w:val="center"/>
              <w:rPr>
                <w:rFonts w:ascii="Tahoma" w:hAnsi="Tahoma" w:cs="Tahoma"/>
                <w:color w:val="365F91"/>
                <w:sz w:val="18"/>
                <w:lang w:val="es-BO"/>
              </w:rPr>
            </w:pPr>
            <w:r w:rsidRPr="00285F0E">
              <w:rPr>
                <w:rFonts w:ascii="Tahoma" w:hAnsi="Tahoma" w:cs="Tahoma"/>
                <w:color w:val="1F497D"/>
                <w:sz w:val="16"/>
                <w:szCs w:val="20"/>
                <w:lang w:eastAsia="es-BO"/>
              </w:rPr>
              <w:t>TELEFONO FAX – EMAIL</w:t>
            </w:r>
          </w:p>
          <w:p w14:paraId="2E1A7819" w14:textId="7A36B061" w:rsidR="00050D39" w:rsidRPr="009F14DB" w:rsidRDefault="00050D39" w:rsidP="009F14DB">
            <w:pPr>
              <w:spacing w:after="0" w:line="240" w:lineRule="exact"/>
              <w:jc w:val="center"/>
              <w:rPr>
                <w:rFonts w:ascii="Tahoma" w:hAnsi="Tahoma" w:cs="Tahoma"/>
                <w:color w:val="1F497D"/>
                <w:sz w:val="16"/>
                <w:szCs w:val="20"/>
                <w:lang w:eastAsia="es-BO"/>
              </w:rPr>
            </w:pPr>
            <w:r w:rsidRPr="00285F0E">
              <w:rPr>
                <w:rFonts w:ascii="Tahoma" w:hAnsi="Tahoma" w:cs="Tahoma"/>
                <w:color w:val="1F497D"/>
                <w:sz w:val="16"/>
                <w:szCs w:val="20"/>
                <w:lang w:eastAsia="es-BO"/>
              </w:rPr>
              <w:t>Sobre “…….”</w:t>
            </w:r>
          </w:p>
        </w:tc>
      </w:tr>
    </w:tbl>
    <w:p w14:paraId="4E1B2693" w14:textId="77777777" w:rsidR="00780A0B" w:rsidRDefault="00780A0B" w:rsidP="007D01A2">
      <w:pPr>
        <w:pStyle w:val="Continuarlista"/>
        <w:spacing w:after="0"/>
        <w:ind w:left="0"/>
        <w:rPr>
          <w:rFonts w:ascii="Tahoma" w:hAnsi="Tahoma" w:cs="Tahoma"/>
          <w:color w:val="1F497D"/>
          <w:sz w:val="22"/>
          <w:szCs w:val="22"/>
        </w:rPr>
      </w:pPr>
    </w:p>
    <w:p w14:paraId="309C24EA" w14:textId="37362C95" w:rsidR="00050D39" w:rsidRPr="00E42B72" w:rsidRDefault="00050D39" w:rsidP="009F7C40">
      <w:pPr>
        <w:pStyle w:val="TITULOS"/>
        <w:numPr>
          <w:ilvl w:val="0"/>
          <w:numId w:val="3"/>
        </w:numPr>
        <w:spacing w:before="120" w:after="120" w:line="240" w:lineRule="auto"/>
        <w:jc w:val="both"/>
        <w:rPr>
          <w:rFonts w:ascii="Tahoma" w:hAnsi="Tahoma" w:cs="Tahoma"/>
          <w:color w:val="004990"/>
          <w:sz w:val="22"/>
          <w:szCs w:val="22"/>
        </w:rPr>
      </w:pPr>
      <w:r w:rsidRPr="00E42B72">
        <w:rPr>
          <w:rFonts w:ascii="Tahoma" w:hAnsi="Tahoma" w:cs="Tahoma"/>
          <w:color w:val="004990"/>
          <w:sz w:val="22"/>
          <w:szCs w:val="22"/>
        </w:rPr>
        <w:t>CARACTERÍSTICAS PRINCIPALES DE LOS ESPACIOS LABORALES QUE REQUIEREN EL SERVICIO</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5035AF" w:rsidRPr="00363D85" w14:paraId="29A18FA1" w14:textId="77777777" w:rsidTr="002B08DE">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51FB815A" w14:textId="77777777" w:rsidR="005035AF" w:rsidRPr="00363D85" w:rsidRDefault="005035AF"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389E3D47" w14:textId="77777777" w:rsidR="005035AF" w:rsidRPr="00363D85" w:rsidRDefault="005035AF"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5035AF" w:rsidRPr="00363D85" w14:paraId="09B640AD" w14:textId="77777777" w:rsidTr="002B08DE">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360FEE3A" w14:textId="77777777" w:rsidR="005035AF" w:rsidRPr="00363D85" w:rsidRDefault="005035AF" w:rsidP="002B08DE">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SERVICIOS</w:t>
            </w: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C32FFA3" w14:textId="77777777" w:rsidR="005035AF" w:rsidRPr="00363D85" w:rsidRDefault="005035AF"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B85DE83" w14:textId="77777777" w:rsidR="005035AF" w:rsidRPr="00363D85" w:rsidRDefault="005035AF" w:rsidP="002B08DE">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r w:rsidRPr="00363D85">
              <w:rPr>
                <w:rFonts w:ascii="Tahoma" w:hAnsi="Tahoma" w:cs="Tahoma"/>
                <w:color w:val="FFFFFF" w:themeColor="background1"/>
                <w:sz w:val="18"/>
                <w:szCs w:val="18"/>
                <w:lang w:val="en-GB" w:eastAsia="es-BO"/>
              </w:rPr>
              <w:t> </w:t>
            </w:r>
          </w:p>
        </w:tc>
      </w:tr>
      <w:tr w:rsidR="005035AF" w:rsidRPr="00363D85" w14:paraId="565AEC4C" w14:textId="77777777" w:rsidTr="002B08DE">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2FDBF4B5" w14:textId="77777777" w:rsidR="005035AF" w:rsidRPr="00363D85" w:rsidRDefault="005035AF"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4477EA6" w14:textId="77777777" w:rsidR="005035AF" w:rsidRPr="00363D85" w:rsidRDefault="005035AF" w:rsidP="002B08DE">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5D2774D" w14:textId="77777777" w:rsidR="005035AF" w:rsidRPr="00363D85" w:rsidRDefault="005035AF"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637AC5F" w14:textId="77777777" w:rsidR="005035AF" w:rsidRPr="00363D85" w:rsidRDefault="005035AF"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0DCABD4" w14:textId="77777777" w:rsidR="005035AF" w:rsidRPr="00363D85" w:rsidRDefault="005035AF"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CB8AC66" w14:textId="77777777" w:rsidR="005035AF" w:rsidRPr="00363D85" w:rsidRDefault="005035AF"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3BA8A5C" w14:textId="77777777" w:rsidR="005035AF" w:rsidRPr="00363D85" w:rsidRDefault="005035AF"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5035AF" w:rsidRPr="009C2DE5" w14:paraId="2AB88E0B" w14:textId="77777777" w:rsidTr="002B08DE">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14:paraId="792809A1" w14:textId="77777777" w:rsidR="005035AF" w:rsidRPr="009C2DE5" w:rsidRDefault="005035AF" w:rsidP="002B08DE">
            <w:pPr>
              <w:spacing w:after="0"/>
              <w:jc w:val="center"/>
              <w:rPr>
                <w:rFonts w:ascii="Tahoma" w:hAnsi="Tahoma" w:cs="Tahoma"/>
                <w:b/>
                <w:bCs/>
                <w:color w:val="004990"/>
                <w:sz w:val="18"/>
                <w:szCs w:val="18"/>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0066685" w14:textId="77777777" w:rsidR="005035AF" w:rsidRPr="009C2DE5" w:rsidRDefault="005035AF" w:rsidP="002B08DE">
            <w:pPr>
              <w:spacing w:after="0"/>
              <w:jc w:val="center"/>
              <w:rPr>
                <w:rFonts w:ascii="Tahoma" w:hAnsi="Tahoma" w:cs="Tahoma"/>
                <w:b/>
                <w:bCs/>
                <w:color w:val="004990"/>
                <w:sz w:val="18"/>
                <w:szCs w:val="18"/>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6097A7B3" w14:textId="77777777" w:rsidR="005035AF" w:rsidRPr="00363D85" w:rsidRDefault="005035AF" w:rsidP="002B08DE">
            <w:pPr>
              <w:spacing w:after="0"/>
              <w:jc w:val="center"/>
              <w:rPr>
                <w:rFonts w:ascii="Tahoma" w:hAnsi="Tahoma" w:cs="Tahoma"/>
                <w:b/>
                <w:bCs/>
                <w:color w:val="004990"/>
                <w:sz w:val="10"/>
                <w:szCs w:val="1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5095E63" w14:textId="77777777" w:rsidR="005035AF" w:rsidRPr="00363D85" w:rsidRDefault="005035AF" w:rsidP="002B08DE">
            <w:pPr>
              <w:spacing w:after="0"/>
              <w:jc w:val="center"/>
              <w:rPr>
                <w:rFonts w:ascii="Tahoma" w:hAnsi="Tahoma" w:cs="Tahoma"/>
                <w:b/>
                <w:bCs/>
                <w:color w:val="004990"/>
                <w:sz w:val="10"/>
                <w:szCs w:val="1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376C612" w14:textId="77777777" w:rsidR="005035AF" w:rsidRPr="00363D85" w:rsidRDefault="005035AF" w:rsidP="002B08DE">
            <w:pPr>
              <w:spacing w:after="0"/>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E996CAB" w14:textId="77777777" w:rsidR="005035AF" w:rsidRPr="00363D85" w:rsidRDefault="005035AF" w:rsidP="002B08DE">
            <w:pPr>
              <w:spacing w:after="0"/>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1EEAA494" w14:textId="77777777" w:rsidR="005035AF" w:rsidRPr="009C2DE5" w:rsidRDefault="005035AF" w:rsidP="002B08DE">
            <w:pPr>
              <w:spacing w:after="0"/>
              <w:jc w:val="center"/>
              <w:rPr>
                <w:rFonts w:ascii="Tahoma" w:hAnsi="Tahoma" w:cs="Tahoma"/>
                <w:b/>
                <w:bCs/>
                <w:color w:val="004990"/>
                <w:sz w:val="18"/>
                <w:szCs w:val="18"/>
                <w:lang w:eastAsia="es-BO"/>
              </w:rPr>
            </w:pPr>
          </w:p>
        </w:tc>
      </w:tr>
      <w:tr w:rsidR="005035AF" w:rsidRPr="009C2DE5" w14:paraId="0507120F" w14:textId="77777777" w:rsidTr="007A7E06">
        <w:trPr>
          <w:trHeight w:val="1545"/>
        </w:trPr>
        <w:tc>
          <w:tcPr>
            <w:tcW w:w="426" w:type="dxa"/>
            <w:tcBorders>
              <w:top w:val="single" w:sz="4" w:space="0" w:color="FFFFFF" w:themeColor="background1"/>
              <w:bottom w:val="single" w:sz="4" w:space="0" w:color="0070C0"/>
            </w:tcBorders>
            <w:vAlign w:val="center"/>
          </w:tcPr>
          <w:p w14:paraId="052E1264" w14:textId="77777777" w:rsidR="005035AF" w:rsidRPr="009C2DE5" w:rsidRDefault="005035AF" w:rsidP="002B08DE">
            <w:pPr>
              <w:spacing w:after="0"/>
              <w:jc w:val="center"/>
              <w:rPr>
                <w:color w:val="004990"/>
              </w:rPr>
            </w:pPr>
            <w:r w:rsidRPr="009C2DE5">
              <w:rPr>
                <w:color w:val="004990"/>
              </w:rPr>
              <w:t>1</w:t>
            </w:r>
          </w:p>
        </w:tc>
        <w:tc>
          <w:tcPr>
            <w:tcW w:w="4536" w:type="dxa"/>
            <w:tcBorders>
              <w:top w:val="single" w:sz="4" w:space="0" w:color="FFFFFF" w:themeColor="background1"/>
              <w:bottom w:val="single" w:sz="4" w:space="0" w:color="0070C0"/>
            </w:tcBorders>
            <w:shd w:val="clear" w:color="auto" w:fill="auto"/>
            <w:vAlign w:val="center"/>
          </w:tcPr>
          <w:p w14:paraId="4CD6093A" w14:textId="77777777" w:rsidR="007A7E06" w:rsidRDefault="007A7E06" w:rsidP="007A7E06">
            <w:pPr>
              <w:spacing w:after="0"/>
              <w:jc w:val="both"/>
              <w:rPr>
                <w:rFonts w:ascii="Tahoma" w:hAnsi="Tahoma" w:cs="Tahoma"/>
                <w:color w:val="004990"/>
                <w:sz w:val="18"/>
                <w:szCs w:val="16"/>
              </w:rPr>
            </w:pPr>
            <w:r>
              <w:rPr>
                <w:rFonts w:ascii="Tahoma" w:hAnsi="Tahoma" w:cs="Tahoma"/>
                <w:color w:val="004990"/>
                <w:sz w:val="18"/>
                <w:szCs w:val="16"/>
              </w:rPr>
              <w:t>Limpieza de predios, oficinas  de trabajo en Entel S.A. Municipio de Guayaramerin:</w:t>
            </w:r>
          </w:p>
          <w:p w14:paraId="4A2CE62A" w14:textId="77777777" w:rsidR="007A7E06" w:rsidRPr="007D77EC" w:rsidRDefault="007A7E06" w:rsidP="007A7E06">
            <w:pPr>
              <w:pStyle w:val="Prrafodelista"/>
              <w:numPr>
                <w:ilvl w:val="0"/>
                <w:numId w:val="27"/>
              </w:numPr>
              <w:spacing w:after="0"/>
              <w:jc w:val="both"/>
              <w:rPr>
                <w:rFonts w:ascii="Tahoma" w:hAnsi="Tahoma" w:cs="Tahoma"/>
                <w:color w:val="004990"/>
                <w:sz w:val="18"/>
                <w:szCs w:val="16"/>
              </w:rPr>
            </w:pPr>
            <w:r w:rsidRPr="007C1898">
              <w:rPr>
                <w:rFonts w:ascii="Tahoma" w:hAnsi="Tahoma" w:cs="Tahoma"/>
                <w:color w:val="004990"/>
                <w:sz w:val="18"/>
                <w:szCs w:val="16"/>
              </w:rPr>
              <w:t>Multicentro Central (</w:t>
            </w:r>
            <w:r>
              <w:rPr>
                <w:rFonts w:ascii="Tahoma" w:hAnsi="Tahoma" w:cs="Tahoma"/>
                <w:color w:val="004990"/>
                <w:sz w:val="18"/>
                <w:szCs w:val="16"/>
              </w:rPr>
              <w:t>Calle 25 de mayo</w:t>
            </w:r>
            <w:r w:rsidRPr="007C1898">
              <w:rPr>
                <w:rFonts w:ascii="Tahoma" w:hAnsi="Tahoma" w:cs="Tahoma"/>
                <w:color w:val="004990"/>
                <w:sz w:val="18"/>
                <w:szCs w:val="16"/>
              </w:rPr>
              <w:t>).</w:t>
            </w:r>
          </w:p>
          <w:p w14:paraId="33A3EF80" w14:textId="3786A8E8" w:rsidR="007C1898" w:rsidRPr="007A7E06" w:rsidRDefault="007A7E06" w:rsidP="007A7E06">
            <w:pPr>
              <w:pStyle w:val="Prrafodelista"/>
              <w:numPr>
                <w:ilvl w:val="0"/>
                <w:numId w:val="27"/>
              </w:numPr>
              <w:spacing w:after="0"/>
              <w:jc w:val="both"/>
              <w:rPr>
                <w:rFonts w:ascii="Tahoma" w:hAnsi="Tahoma" w:cs="Tahoma"/>
                <w:color w:val="004990"/>
                <w:sz w:val="18"/>
                <w:szCs w:val="16"/>
              </w:rPr>
            </w:pPr>
            <w:r w:rsidRPr="007A7E06">
              <w:rPr>
                <w:rFonts w:ascii="Tahoma" w:hAnsi="Tahoma" w:cs="Tahoma"/>
                <w:color w:val="004990"/>
                <w:sz w:val="18"/>
                <w:szCs w:val="16"/>
              </w:rPr>
              <w:t>Edificio Técnico Domsat (Calle Vaca Diez y Oruro).</w:t>
            </w:r>
          </w:p>
        </w:tc>
        <w:tc>
          <w:tcPr>
            <w:tcW w:w="992" w:type="dxa"/>
            <w:tcBorders>
              <w:top w:val="single" w:sz="4" w:space="0" w:color="FFFFFF" w:themeColor="background1"/>
              <w:bottom w:val="single" w:sz="4" w:space="0" w:color="0070C0"/>
            </w:tcBorders>
            <w:shd w:val="clear" w:color="auto" w:fill="auto"/>
            <w:vAlign w:val="center"/>
          </w:tcPr>
          <w:p w14:paraId="3327C550" w14:textId="6AD79642" w:rsidR="005035AF" w:rsidRPr="009C2DE5" w:rsidRDefault="00E83EAA" w:rsidP="002B08DE">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FFFFFF" w:themeColor="background1"/>
              <w:bottom w:val="single" w:sz="4" w:space="0" w:color="0070C0"/>
            </w:tcBorders>
            <w:shd w:val="clear" w:color="auto" w:fill="auto"/>
            <w:vAlign w:val="center"/>
          </w:tcPr>
          <w:p w14:paraId="17C9504D" w14:textId="6323AE03" w:rsidR="005035AF" w:rsidRPr="009C2DE5" w:rsidRDefault="005035AF" w:rsidP="002B08DE">
            <w:pPr>
              <w:spacing w:after="0"/>
              <w:jc w:val="center"/>
              <w:rPr>
                <w:rFonts w:ascii="Tahoma" w:hAnsi="Tahoma" w:cs="Tahoma"/>
                <w:color w:val="004990"/>
                <w:sz w:val="18"/>
                <w:szCs w:val="18"/>
                <w:lang w:eastAsia="es-BO"/>
              </w:rPr>
            </w:pPr>
          </w:p>
        </w:tc>
        <w:tc>
          <w:tcPr>
            <w:tcW w:w="992" w:type="dxa"/>
            <w:tcBorders>
              <w:top w:val="single" w:sz="4" w:space="0" w:color="FFFFFF" w:themeColor="background1"/>
              <w:bottom w:val="single" w:sz="4" w:space="0" w:color="0070C0"/>
            </w:tcBorders>
            <w:shd w:val="clear" w:color="auto" w:fill="auto"/>
            <w:vAlign w:val="center"/>
          </w:tcPr>
          <w:p w14:paraId="211A6354" w14:textId="77777777" w:rsidR="005035AF" w:rsidRPr="009C2DE5" w:rsidRDefault="005035AF" w:rsidP="002B08DE">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bottom w:val="single" w:sz="4" w:space="0" w:color="0070C0"/>
            </w:tcBorders>
            <w:shd w:val="clear" w:color="auto" w:fill="auto"/>
            <w:vAlign w:val="center"/>
          </w:tcPr>
          <w:p w14:paraId="0C6160B1" w14:textId="0199DBFE" w:rsidR="005035AF" w:rsidRPr="009C2DE5" w:rsidRDefault="005035AF" w:rsidP="002B08DE">
            <w:pPr>
              <w:spacing w:after="0"/>
              <w:jc w:val="center"/>
              <w:rPr>
                <w:rFonts w:ascii="Tahoma" w:hAnsi="Tahoma" w:cs="Tahoma"/>
                <w:b/>
                <w:bCs/>
                <w:color w:val="004990"/>
                <w:sz w:val="18"/>
                <w:szCs w:val="18"/>
                <w:lang w:eastAsia="es-BO"/>
              </w:rPr>
            </w:pPr>
          </w:p>
        </w:tc>
        <w:tc>
          <w:tcPr>
            <w:tcW w:w="1134" w:type="dxa"/>
            <w:tcBorders>
              <w:bottom w:val="single" w:sz="4" w:space="0" w:color="0070C0"/>
            </w:tcBorders>
            <w:shd w:val="clear" w:color="auto" w:fill="auto"/>
            <w:vAlign w:val="center"/>
          </w:tcPr>
          <w:p w14:paraId="0EC70B3E" w14:textId="77777777" w:rsidR="005035AF" w:rsidRPr="009C2DE5" w:rsidRDefault="005035AF" w:rsidP="002B08DE">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E83EAA" w:rsidRPr="009C2DE5" w14:paraId="3F7183DC"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7B4C7654" w14:textId="702927E5" w:rsidR="00E83EAA" w:rsidRPr="009C2DE5" w:rsidRDefault="00E83EAA" w:rsidP="002B08DE">
            <w:pPr>
              <w:spacing w:after="0"/>
              <w:jc w:val="center"/>
              <w:rPr>
                <w:color w:val="004990"/>
              </w:rPr>
            </w:pPr>
            <w:r>
              <w:rPr>
                <w:color w:val="004990"/>
              </w:rPr>
              <w:t>2</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F646D27" w14:textId="77777777" w:rsidR="00E83EAA" w:rsidRDefault="00E83EAA" w:rsidP="002B08DE">
            <w:pPr>
              <w:spacing w:after="0"/>
              <w:jc w:val="both"/>
              <w:rPr>
                <w:rFonts w:ascii="Tahoma" w:hAnsi="Tahoma" w:cs="Tahoma"/>
                <w:color w:val="004990"/>
                <w:sz w:val="18"/>
                <w:szCs w:val="16"/>
              </w:rPr>
            </w:pPr>
            <w:r>
              <w:rPr>
                <w:rFonts w:ascii="Tahoma" w:hAnsi="Tahoma" w:cs="Tahoma"/>
                <w:color w:val="004990"/>
                <w:sz w:val="18"/>
                <w:szCs w:val="16"/>
              </w:rPr>
              <w:t>Limpieza de Pisos</w:t>
            </w:r>
          </w:p>
          <w:p w14:paraId="0CC3DC29" w14:textId="77777777" w:rsidR="00750788" w:rsidRPr="00F730E2" w:rsidRDefault="00750788" w:rsidP="009F7C40">
            <w:pPr>
              <w:pStyle w:val="Prrafodelista"/>
              <w:numPr>
                <w:ilvl w:val="0"/>
                <w:numId w:val="6"/>
              </w:numPr>
              <w:spacing w:after="0"/>
              <w:ind w:left="213" w:hanging="213"/>
              <w:jc w:val="both"/>
              <w:rPr>
                <w:rFonts w:ascii="Tahoma" w:hAnsi="Tahoma" w:cs="Tahoma"/>
                <w:color w:val="004990"/>
                <w:sz w:val="18"/>
                <w:szCs w:val="16"/>
              </w:rPr>
            </w:pPr>
            <w:r>
              <w:rPr>
                <w:rFonts w:ascii="Tahoma" w:hAnsi="Tahoma" w:cs="Tahoma"/>
                <w:color w:val="004990"/>
                <w:sz w:val="18"/>
                <w:szCs w:val="16"/>
              </w:rPr>
              <w:t xml:space="preserve">Cemento, cerámica, granito, </w:t>
            </w:r>
            <w:proofErr w:type="spellStart"/>
            <w:r>
              <w:rPr>
                <w:rFonts w:ascii="Tahoma" w:hAnsi="Tahoma" w:cs="Tahoma"/>
                <w:color w:val="004990"/>
                <w:sz w:val="18"/>
                <w:szCs w:val="16"/>
              </w:rPr>
              <w:t>porcelanato</w:t>
            </w:r>
            <w:proofErr w:type="spellEnd"/>
            <w:r>
              <w:rPr>
                <w:rFonts w:ascii="Tahoma" w:hAnsi="Tahoma" w:cs="Tahoma"/>
                <w:color w:val="004990"/>
                <w:sz w:val="18"/>
                <w:szCs w:val="16"/>
              </w:rPr>
              <w:t>, baldosas</w:t>
            </w:r>
          </w:p>
          <w:p w14:paraId="5D0F4C7B" w14:textId="08C4F874" w:rsidR="00E83EAA" w:rsidRPr="00B506AC" w:rsidRDefault="00E83EAA" w:rsidP="00B506AC">
            <w:pPr>
              <w:spacing w:after="0"/>
              <w:jc w:val="both"/>
              <w:rPr>
                <w:rFonts w:ascii="Tahoma" w:hAnsi="Tahoma" w:cs="Tahoma"/>
                <w:color w:val="004990"/>
                <w:sz w:val="18"/>
                <w:szCs w:val="16"/>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EF5EE31" w14:textId="3B6FC3D1" w:rsidR="00E83EAA" w:rsidRPr="009C2DE5" w:rsidRDefault="00E83EAA"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BBF89AC" w14:textId="66D1A9F1" w:rsidR="00E83EAA" w:rsidRPr="009C2DE5" w:rsidRDefault="00E83EAA"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E1143FA" w14:textId="77777777" w:rsidR="00E83EAA" w:rsidRPr="009C2DE5" w:rsidRDefault="00E83EA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769CC60" w14:textId="77777777" w:rsidR="00E83EAA" w:rsidRPr="00595C32" w:rsidRDefault="00E83EAA"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0D250C6" w14:textId="77777777" w:rsidR="00E83EAA" w:rsidRPr="009C2DE5" w:rsidRDefault="00E83EAA" w:rsidP="002B08DE">
            <w:pPr>
              <w:spacing w:after="0"/>
              <w:jc w:val="center"/>
              <w:rPr>
                <w:rFonts w:ascii="Tahoma" w:hAnsi="Tahoma" w:cs="Tahoma"/>
                <w:b/>
                <w:bCs/>
                <w:color w:val="004990"/>
                <w:sz w:val="18"/>
                <w:szCs w:val="18"/>
                <w:lang w:eastAsia="es-BO"/>
              </w:rPr>
            </w:pPr>
          </w:p>
        </w:tc>
      </w:tr>
      <w:tr w:rsidR="00E83EAA" w:rsidRPr="009C2DE5" w14:paraId="5BA9C28B"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00DC7727" w14:textId="77777777" w:rsidR="00E83EAA" w:rsidRPr="009C2DE5" w:rsidRDefault="00E83EAA" w:rsidP="002B08DE">
            <w:pPr>
              <w:spacing w:after="0"/>
              <w:jc w:val="center"/>
              <w:rPr>
                <w:color w:val="004990"/>
              </w:rPr>
            </w:pPr>
            <w:r>
              <w:rPr>
                <w:color w:val="004990"/>
              </w:rPr>
              <w:t>3</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4D3B9AF" w14:textId="77777777" w:rsidR="00E83EAA" w:rsidRDefault="00E83EAA" w:rsidP="002B08DE">
            <w:pPr>
              <w:spacing w:after="0"/>
              <w:jc w:val="both"/>
              <w:rPr>
                <w:rFonts w:ascii="Tahoma" w:hAnsi="Tahoma" w:cs="Tahoma"/>
                <w:color w:val="004990"/>
                <w:sz w:val="18"/>
                <w:szCs w:val="16"/>
              </w:rPr>
            </w:pPr>
            <w:r>
              <w:rPr>
                <w:rFonts w:ascii="Tahoma" w:hAnsi="Tahoma" w:cs="Tahoma"/>
                <w:color w:val="004990"/>
                <w:sz w:val="18"/>
                <w:szCs w:val="16"/>
              </w:rPr>
              <w:t>Limpieza de Paredes</w:t>
            </w:r>
          </w:p>
          <w:p w14:paraId="39F9B7CA" w14:textId="77777777" w:rsidR="000A4EDB" w:rsidRDefault="000A4EDB"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Revoque de cemento</w:t>
            </w:r>
          </w:p>
          <w:p w14:paraId="3C0C9B6C" w14:textId="77777777" w:rsidR="000A4EDB" w:rsidRDefault="000A4EDB"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Revoque de estuco y pintado al agua o aceite</w:t>
            </w:r>
          </w:p>
          <w:p w14:paraId="4AB34C4F" w14:textId="77777777" w:rsidR="000A4EDB" w:rsidRDefault="000A4EDB"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Flotantes de Vidrio</w:t>
            </w:r>
          </w:p>
          <w:p w14:paraId="13D816FA" w14:textId="60E83B46" w:rsidR="00E83EAA" w:rsidRPr="00F02477" w:rsidRDefault="00E83EAA" w:rsidP="006B5A15">
            <w:pPr>
              <w:pStyle w:val="Prrafodelista"/>
              <w:spacing w:after="0"/>
              <w:ind w:left="213"/>
              <w:jc w:val="both"/>
              <w:rPr>
                <w:rFonts w:ascii="Tahoma" w:hAnsi="Tahoma" w:cs="Tahoma"/>
                <w:color w:val="004990"/>
                <w:sz w:val="18"/>
                <w:szCs w:val="16"/>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3F63748" w14:textId="49B7F294" w:rsidR="00E83EAA" w:rsidRPr="009C2DE5" w:rsidRDefault="00E83EAA"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7B3A36A" w14:textId="14716708" w:rsidR="00E83EAA" w:rsidRPr="009C2DE5" w:rsidRDefault="00E83EAA"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19106AE" w14:textId="77777777" w:rsidR="00E83EAA" w:rsidRPr="009C2DE5" w:rsidRDefault="00E83EA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3BA0DB6" w14:textId="77777777" w:rsidR="00E83EAA" w:rsidRPr="00F02477" w:rsidRDefault="00E83EAA"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3ACEA6A" w14:textId="77777777" w:rsidR="00E83EAA" w:rsidRPr="009C2DE5" w:rsidRDefault="00E83EAA" w:rsidP="002B08DE">
            <w:pPr>
              <w:spacing w:after="0"/>
              <w:jc w:val="center"/>
              <w:rPr>
                <w:rFonts w:ascii="Tahoma" w:hAnsi="Tahoma" w:cs="Tahoma"/>
                <w:b/>
                <w:bCs/>
                <w:color w:val="004990"/>
                <w:sz w:val="18"/>
                <w:szCs w:val="18"/>
                <w:lang w:eastAsia="es-BO"/>
              </w:rPr>
            </w:pPr>
          </w:p>
        </w:tc>
      </w:tr>
      <w:tr w:rsidR="00E83EAA" w:rsidRPr="009C2DE5" w14:paraId="32422424"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1A9926C4" w14:textId="77777777" w:rsidR="00E83EAA" w:rsidRDefault="00E83EAA" w:rsidP="002B08DE">
            <w:pPr>
              <w:spacing w:after="0"/>
              <w:jc w:val="center"/>
              <w:rPr>
                <w:color w:val="004990"/>
              </w:rPr>
            </w:pPr>
            <w:r>
              <w:rPr>
                <w:color w:val="004990"/>
              </w:rPr>
              <w:t>4</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070DFA2" w14:textId="77777777" w:rsidR="00E83EAA" w:rsidRDefault="00E83EAA" w:rsidP="002B08DE">
            <w:pPr>
              <w:spacing w:after="0"/>
              <w:jc w:val="both"/>
              <w:rPr>
                <w:rFonts w:ascii="Tahoma" w:hAnsi="Tahoma" w:cs="Tahoma"/>
                <w:color w:val="004990"/>
                <w:sz w:val="18"/>
                <w:szCs w:val="16"/>
              </w:rPr>
            </w:pPr>
            <w:r>
              <w:rPr>
                <w:rFonts w:ascii="Tahoma" w:hAnsi="Tahoma" w:cs="Tahoma"/>
                <w:color w:val="004990"/>
                <w:sz w:val="18"/>
                <w:szCs w:val="16"/>
              </w:rPr>
              <w:t>Limpieza de cielos</w:t>
            </w:r>
          </w:p>
          <w:p w14:paraId="3BB2AF9C" w14:textId="77777777" w:rsidR="000A4EDB" w:rsidRDefault="000A4EDB"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 xml:space="preserve">Falso americano </w:t>
            </w:r>
            <w:proofErr w:type="spellStart"/>
            <w:r>
              <w:rPr>
                <w:rFonts w:ascii="Tahoma" w:hAnsi="Tahoma" w:cs="Tahoma"/>
                <w:color w:val="004990"/>
                <w:sz w:val="18"/>
                <w:szCs w:val="16"/>
              </w:rPr>
              <w:t>Amstrong</w:t>
            </w:r>
            <w:proofErr w:type="spellEnd"/>
          </w:p>
          <w:p w14:paraId="312737A8" w14:textId="734A10DE" w:rsidR="00E83EAA" w:rsidRPr="00B506AC" w:rsidRDefault="000A4EDB"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Rasos sobre losa</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88F05BE" w14:textId="16AD11EA" w:rsidR="00E83EAA" w:rsidRPr="009C2DE5" w:rsidRDefault="004B18E1"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1DC2D01" w14:textId="20B9E5AE" w:rsidR="00E83EAA" w:rsidRPr="009C2DE5" w:rsidRDefault="00E83EAA"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6B7572D" w14:textId="77777777" w:rsidR="00E83EAA" w:rsidRPr="009C2DE5" w:rsidRDefault="00E83EA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298550E" w14:textId="77777777" w:rsidR="00E83EAA" w:rsidRPr="00F02477" w:rsidRDefault="00E83EAA"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903CFA7" w14:textId="77777777" w:rsidR="00E83EAA" w:rsidRPr="009C2DE5" w:rsidRDefault="00E83EAA" w:rsidP="002B08DE">
            <w:pPr>
              <w:spacing w:after="0"/>
              <w:jc w:val="center"/>
              <w:rPr>
                <w:rFonts w:ascii="Tahoma" w:hAnsi="Tahoma" w:cs="Tahoma"/>
                <w:b/>
                <w:bCs/>
                <w:color w:val="004990"/>
                <w:sz w:val="18"/>
                <w:szCs w:val="18"/>
                <w:lang w:eastAsia="es-BO"/>
              </w:rPr>
            </w:pPr>
          </w:p>
        </w:tc>
      </w:tr>
      <w:tr w:rsidR="00E83EAA" w:rsidRPr="009C2DE5" w14:paraId="437ABDF5"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2E715731" w14:textId="77777777" w:rsidR="00E83EAA" w:rsidRPr="009C2DE5" w:rsidRDefault="00E83EAA" w:rsidP="002B08DE">
            <w:pPr>
              <w:spacing w:after="0"/>
              <w:jc w:val="center"/>
              <w:rPr>
                <w:color w:val="004990"/>
              </w:rPr>
            </w:pPr>
            <w:r>
              <w:rPr>
                <w:color w:val="004990"/>
              </w:rPr>
              <w:t>5</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D2AABAC" w14:textId="77777777" w:rsidR="00E83EAA" w:rsidRDefault="00E83EAA" w:rsidP="002B08DE">
            <w:pPr>
              <w:spacing w:after="0"/>
              <w:jc w:val="both"/>
              <w:rPr>
                <w:rFonts w:ascii="Tahoma" w:hAnsi="Tahoma" w:cs="Tahoma"/>
                <w:color w:val="004990"/>
                <w:sz w:val="18"/>
                <w:szCs w:val="16"/>
              </w:rPr>
            </w:pPr>
            <w:r>
              <w:rPr>
                <w:rFonts w:ascii="Tahoma" w:hAnsi="Tahoma" w:cs="Tahoma"/>
                <w:color w:val="004990"/>
                <w:sz w:val="18"/>
                <w:szCs w:val="16"/>
              </w:rPr>
              <w:t>Limpieza de puertas, zócalos, ventanas y bota aguas</w:t>
            </w:r>
          </w:p>
          <w:p w14:paraId="66CEB0F9" w14:textId="77777777" w:rsidR="000A4EDB" w:rsidRDefault="000A4EDB"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 xml:space="preserve">Madera, madera con molduras, tipo tablero con </w:t>
            </w:r>
            <w:proofErr w:type="spellStart"/>
            <w:r>
              <w:rPr>
                <w:rFonts w:ascii="Tahoma" w:hAnsi="Tahoma" w:cs="Tahoma"/>
                <w:color w:val="004990"/>
                <w:sz w:val="18"/>
                <w:szCs w:val="16"/>
              </w:rPr>
              <w:t>melamina</w:t>
            </w:r>
            <w:proofErr w:type="spellEnd"/>
          </w:p>
          <w:p w14:paraId="22682DA1" w14:textId="77777777" w:rsidR="000A4EDB" w:rsidRDefault="000A4EDB"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Metal</w:t>
            </w:r>
          </w:p>
          <w:p w14:paraId="763F43E3" w14:textId="11AB45EB" w:rsidR="00E83EAA" w:rsidRPr="00F874C2" w:rsidRDefault="000A4EDB"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Vidrio</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41C5080" w14:textId="1640C3D5" w:rsidR="00E83EAA" w:rsidRPr="009C2DE5" w:rsidRDefault="00E83EAA"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D493435" w14:textId="5AD26C18" w:rsidR="00E83EAA" w:rsidRPr="009C2DE5" w:rsidRDefault="00E83EAA"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C64E33D" w14:textId="77777777" w:rsidR="00E83EAA" w:rsidRPr="009C2DE5" w:rsidRDefault="00E83EA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56EA374" w14:textId="77777777" w:rsidR="00E83EAA" w:rsidRPr="00F02477" w:rsidRDefault="00E83EAA"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0818291" w14:textId="77777777" w:rsidR="00E83EAA" w:rsidRPr="009C2DE5" w:rsidRDefault="00E83EAA" w:rsidP="002B08DE">
            <w:pPr>
              <w:spacing w:after="0"/>
              <w:jc w:val="center"/>
              <w:rPr>
                <w:rFonts w:ascii="Tahoma" w:hAnsi="Tahoma" w:cs="Tahoma"/>
                <w:b/>
                <w:bCs/>
                <w:color w:val="004990"/>
                <w:sz w:val="18"/>
                <w:szCs w:val="18"/>
                <w:lang w:eastAsia="es-BO"/>
              </w:rPr>
            </w:pPr>
          </w:p>
        </w:tc>
      </w:tr>
      <w:tr w:rsidR="00E83EAA" w:rsidRPr="009C2DE5" w14:paraId="42D87B7D"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56D62C34" w14:textId="77777777" w:rsidR="00E83EAA" w:rsidRPr="009C2DE5" w:rsidRDefault="00E83EAA" w:rsidP="002B08DE">
            <w:pPr>
              <w:spacing w:after="0"/>
              <w:jc w:val="center"/>
              <w:rPr>
                <w:color w:val="004990"/>
              </w:rPr>
            </w:pPr>
            <w:r>
              <w:rPr>
                <w:color w:val="004990"/>
              </w:rPr>
              <w:t>6</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16ABCAD" w14:textId="3B9DF6D6" w:rsidR="00E83EAA" w:rsidRPr="002B7C38" w:rsidRDefault="00E83EAA" w:rsidP="002B08DE">
            <w:pPr>
              <w:spacing w:after="0"/>
              <w:jc w:val="both"/>
              <w:rPr>
                <w:rFonts w:ascii="Tahoma" w:hAnsi="Tahoma" w:cs="Tahoma"/>
                <w:color w:val="004990"/>
                <w:sz w:val="18"/>
                <w:szCs w:val="16"/>
              </w:rPr>
            </w:pPr>
            <w:r>
              <w:rPr>
                <w:rFonts w:ascii="Tahoma" w:hAnsi="Tahoma" w:cs="Tahoma"/>
                <w:color w:val="004990"/>
                <w:sz w:val="18"/>
                <w:szCs w:val="16"/>
              </w:rPr>
              <w:t>Limpieza de fondo que elimina cualquier huella de suciedad o mancha en pisos, paredes, puertas, venta</w:t>
            </w:r>
            <w:r w:rsidR="006B5A15">
              <w:rPr>
                <w:rFonts w:ascii="Tahoma" w:hAnsi="Tahoma" w:cs="Tahoma"/>
                <w:color w:val="004990"/>
                <w:sz w:val="18"/>
                <w:szCs w:val="16"/>
              </w:rPr>
              <w:t>na</w:t>
            </w:r>
            <w:r>
              <w:rPr>
                <w:rFonts w:ascii="Tahoma" w:hAnsi="Tahoma" w:cs="Tahoma"/>
                <w:color w:val="004990"/>
                <w:sz w:val="18"/>
                <w:szCs w:val="16"/>
              </w:rPr>
              <w:t>s y otros</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6D5275E" w14:textId="4DA574F4" w:rsidR="00E83EAA" w:rsidRPr="009C2DE5" w:rsidRDefault="00E83EAA"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A5417FD" w14:textId="5589ACE9" w:rsidR="00E83EAA" w:rsidRPr="009C2DE5" w:rsidRDefault="00E83EAA"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72932C1" w14:textId="77777777" w:rsidR="00E83EAA" w:rsidRPr="009C2DE5" w:rsidRDefault="00E83EA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28CFAE5" w14:textId="77777777" w:rsidR="00E83EAA" w:rsidRPr="00F02477" w:rsidRDefault="00E83EAA"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581E26E" w14:textId="77777777" w:rsidR="00E83EAA" w:rsidRPr="009C2DE5" w:rsidRDefault="00E83EAA" w:rsidP="002B08DE">
            <w:pPr>
              <w:spacing w:after="0"/>
              <w:jc w:val="center"/>
              <w:rPr>
                <w:rFonts w:ascii="Tahoma" w:hAnsi="Tahoma" w:cs="Tahoma"/>
                <w:b/>
                <w:bCs/>
                <w:color w:val="004990"/>
                <w:sz w:val="18"/>
                <w:szCs w:val="18"/>
                <w:lang w:eastAsia="es-BO"/>
              </w:rPr>
            </w:pPr>
          </w:p>
        </w:tc>
      </w:tr>
      <w:tr w:rsidR="00E83EAA" w:rsidRPr="009C2DE5" w14:paraId="552E7FD1"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060648F9" w14:textId="77777777" w:rsidR="00E83EAA" w:rsidRDefault="00E83EAA" w:rsidP="002B08DE">
            <w:pPr>
              <w:spacing w:after="0"/>
              <w:jc w:val="center"/>
              <w:rPr>
                <w:color w:val="004990"/>
              </w:rPr>
            </w:pPr>
            <w:r>
              <w:rPr>
                <w:color w:val="004990"/>
              </w:rPr>
              <w:t>7</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A2A34C6" w14:textId="77777777" w:rsidR="00E83EAA" w:rsidRPr="002B7C38" w:rsidRDefault="00E83EAA" w:rsidP="002B08DE">
            <w:pPr>
              <w:spacing w:after="0"/>
              <w:jc w:val="both"/>
              <w:rPr>
                <w:rFonts w:ascii="Tahoma" w:hAnsi="Tahoma" w:cs="Tahoma"/>
                <w:color w:val="004990"/>
                <w:sz w:val="18"/>
                <w:szCs w:val="16"/>
              </w:rPr>
            </w:pPr>
            <w:r>
              <w:rPr>
                <w:rFonts w:ascii="Tahoma" w:hAnsi="Tahoma" w:cs="Tahoma"/>
                <w:color w:val="004990"/>
                <w:sz w:val="18"/>
                <w:szCs w:val="16"/>
              </w:rPr>
              <w:t>Barrido en seco con escoba, escobones o trapeador y basurero</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037723D" w14:textId="5F84A5C8" w:rsidR="00E83EAA" w:rsidRPr="009C2DE5" w:rsidRDefault="00E83EAA"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A264D9F" w14:textId="1DBB3878" w:rsidR="00E83EAA" w:rsidRPr="009C2DE5" w:rsidRDefault="00E83EAA"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A7CC732" w14:textId="77777777" w:rsidR="00E83EAA" w:rsidRPr="009C2DE5" w:rsidRDefault="00E83EA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FF2A9BE" w14:textId="77777777" w:rsidR="00E83EAA" w:rsidRPr="00F02477" w:rsidRDefault="00E83EAA"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B66E366" w14:textId="77777777" w:rsidR="00E83EAA" w:rsidRPr="009C2DE5" w:rsidRDefault="00E83EAA" w:rsidP="002B08DE">
            <w:pPr>
              <w:spacing w:after="0"/>
              <w:jc w:val="center"/>
              <w:rPr>
                <w:rFonts w:ascii="Tahoma" w:hAnsi="Tahoma" w:cs="Tahoma"/>
                <w:b/>
                <w:bCs/>
                <w:color w:val="004990"/>
                <w:sz w:val="18"/>
                <w:szCs w:val="18"/>
                <w:lang w:eastAsia="es-BO"/>
              </w:rPr>
            </w:pPr>
          </w:p>
        </w:tc>
      </w:tr>
      <w:tr w:rsidR="00E83EAA" w:rsidRPr="009C2DE5" w14:paraId="25EE4AAA"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73EA64DE" w14:textId="77777777" w:rsidR="00E83EAA" w:rsidRDefault="00E83EAA" w:rsidP="002B08DE">
            <w:pPr>
              <w:spacing w:after="0"/>
              <w:jc w:val="center"/>
              <w:rPr>
                <w:color w:val="004990"/>
              </w:rPr>
            </w:pPr>
            <w:r>
              <w:rPr>
                <w:color w:val="004990"/>
              </w:rPr>
              <w:t>8</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22C80BA" w14:textId="0F0159F4" w:rsidR="00E83EAA" w:rsidRDefault="00E83EAA" w:rsidP="00190B54">
            <w:pPr>
              <w:spacing w:after="0"/>
              <w:jc w:val="both"/>
              <w:rPr>
                <w:rFonts w:ascii="Tahoma" w:hAnsi="Tahoma" w:cs="Tahoma"/>
                <w:color w:val="004990"/>
                <w:sz w:val="18"/>
                <w:szCs w:val="16"/>
              </w:rPr>
            </w:pPr>
            <w:r>
              <w:rPr>
                <w:rFonts w:ascii="Tahoma" w:hAnsi="Tahoma" w:cs="Tahoma"/>
                <w:color w:val="004990"/>
                <w:sz w:val="18"/>
                <w:szCs w:val="16"/>
              </w:rPr>
              <w:t>Barrido húmedo con g</w:t>
            </w:r>
            <w:r w:rsidR="00190B54">
              <w:rPr>
                <w:rFonts w:ascii="Tahoma" w:hAnsi="Tahoma" w:cs="Tahoma"/>
                <w:color w:val="004990"/>
                <w:sz w:val="18"/>
                <w:szCs w:val="16"/>
              </w:rPr>
              <w:t>aza y detergentes con pH factor 7 o 9</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0531E97" w14:textId="7ED8CE22" w:rsidR="00E83EAA" w:rsidRPr="009C2DE5" w:rsidRDefault="00E83EAA"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FC9311F" w14:textId="3272148F" w:rsidR="00E83EAA" w:rsidRPr="009C2DE5" w:rsidRDefault="00E83EAA"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46E2775" w14:textId="77777777" w:rsidR="00E83EAA" w:rsidRPr="009C2DE5" w:rsidRDefault="00E83EA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0EC7BBD" w14:textId="77777777" w:rsidR="00E83EAA" w:rsidRPr="00F02477" w:rsidRDefault="00E83EAA"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B53B909" w14:textId="77777777" w:rsidR="00E83EAA" w:rsidRPr="009C2DE5" w:rsidRDefault="00E83EAA" w:rsidP="002B08DE">
            <w:pPr>
              <w:spacing w:after="0"/>
              <w:jc w:val="center"/>
              <w:rPr>
                <w:rFonts w:ascii="Tahoma" w:hAnsi="Tahoma" w:cs="Tahoma"/>
                <w:b/>
                <w:bCs/>
                <w:color w:val="004990"/>
                <w:sz w:val="18"/>
                <w:szCs w:val="18"/>
                <w:lang w:eastAsia="es-BO"/>
              </w:rPr>
            </w:pPr>
          </w:p>
        </w:tc>
      </w:tr>
      <w:tr w:rsidR="00E83EAA" w:rsidRPr="009C2DE5" w14:paraId="76A23FA6"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41B32A2C" w14:textId="77777777" w:rsidR="00E83EAA" w:rsidRDefault="00E83EAA" w:rsidP="002B08DE">
            <w:pPr>
              <w:spacing w:after="0"/>
              <w:jc w:val="center"/>
              <w:rPr>
                <w:color w:val="004990"/>
              </w:rPr>
            </w:pPr>
            <w:r>
              <w:rPr>
                <w:color w:val="004990"/>
              </w:rPr>
              <w:t>9</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00E0352" w14:textId="4A0D6530" w:rsidR="00E83EAA" w:rsidRPr="00190B54" w:rsidRDefault="00190B54" w:rsidP="00190B54">
            <w:pPr>
              <w:spacing w:after="0"/>
              <w:jc w:val="both"/>
              <w:rPr>
                <w:rFonts w:ascii="Tahoma" w:hAnsi="Tahoma" w:cs="Tahoma"/>
                <w:color w:val="004990"/>
                <w:sz w:val="18"/>
                <w:szCs w:val="16"/>
              </w:rPr>
            </w:pPr>
            <w:r>
              <w:rPr>
                <w:rFonts w:ascii="Tahoma" w:hAnsi="Tahoma" w:cs="Tahoma"/>
                <w:color w:val="004990"/>
                <w:sz w:val="18"/>
                <w:szCs w:val="16"/>
              </w:rPr>
              <w:t>Lavado de pisos y paredes con detergente con pH factor 7 o 9</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4A2293F" w14:textId="0844308F" w:rsidR="00E83EAA" w:rsidRPr="009C2DE5" w:rsidRDefault="00E83EAA"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C152229" w14:textId="006D9D9D" w:rsidR="00E83EAA" w:rsidRPr="009C2DE5" w:rsidRDefault="00E83EAA"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1CC7BA6" w14:textId="77777777" w:rsidR="00E83EAA" w:rsidRPr="009C2DE5" w:rsidRDefault="00E83EA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CB079C7" w14:textId="77777777" w:rsidR="00E83EAA" w:rsidRPr="00F02477" w:rsidRDefault="00E83EAA"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93CA568" w14:textId="77777777" w:rsidR="00E83EAA" w:rsidRPr="009C2DE5" w:rsidRDefault="00E83EAA" w:rsidP="002B08DE">
            <w:pPr>
              <w:spacing w:after="0"/>
              <w:jc w:val="center"/>
              <w:rPr>
                <w:rFonts w:ascii="Tahoma" w:hAnsi="Tahoma" w:cs="Tahoma"/>
                <w:b/>
                <w:bCs/>
                <w:color w:val="004990"/>
                <w:sz w:val="18"/>
                <w:szCs w:val="18"/>
                <w:lang w:eastAsia="es-BO"/>
              </w:rPr>
            </w:pPr>
          </w:p>
        </w:tc>
      </w:tr>
      <w:tr w:rsidR="00A93EC7" w:rsidRPr="009C2DE5" w14:paraId="7DC189E2"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4970BE56" w14:textId="77777777" w:rsidR="00A93EC7" w:rsidRDefault="00A93EC7" w:rsidP="002B08DE">
            <w:pPr>
              <w:spacing w:after="0"/>
              <w:jc w:val="center"/>
              <w:rPr>
                <w:color w:val="004990"/>
              </w:rPr>
            </w:pPr>
            <w:r>
              <w:rPr>
                <w:color w:val="004990"/>
              </w:rPr>
              <w:t>10</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542CCFA" w14:textId="77777777" w:rsidR="00A93EC7" w:rsidRDefault="00A93EC7" w:rsidP="002B08DE">
            <w:pPr>
              <w:spacing w:after="0"/>
              <w:jc w:val="both"/>
              <w:rPr>
                <w:rFonts w:ascii="Tahoma" w:hAnsi="Tahoma" w:cs="Tahoma"/>
                <w:color w:val="004990"/>
                <w:sz w:val="18"/>
                <w:szCs w:val="16"/>
              </w:rPr>
            </w:pPr>
            <w:r>
              <w:rPr>
                <w:rFonts w:ascii="Tahoma" w:hAnsi="Tahoma" w:cs="Tahoma"/>
                <w:color w:val="004990"/>
                <w:sz w:val="18"/>
                <w:szCs w:val="16"/>
              </w:rPr>
              <w:t>Encerados de pisos con ceras sólidas, al agua, metalizadas y otras soluciones, acción que debe preceder a la limpieza de fondo</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EBE3D3A" w14:textId="11C389AE" w:rsidR="00A93EC7" w:rsidRPr="009C2DE5" w:rsidRDefault="00A93EC7"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33FD2EF" w14:textId="79BFA867" w:rsidR="00A93EC7" w:rsidRPr="009C2DE5" w:rsidRDefault="00A93EC7"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28BCDDA" w14:textId="77777777" w:rsidR="00A93EC7" w:rsidRPr="009C2DE5" w:rsidRDefault="00A93EC7"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864F26C" w14:textId="77777777" w:rsidR="00A93EC7" w:rsidRPr="00F02477" w:rsidRDefault="00A93EC7"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3B4E4FC" w14:textId="77777777" w:rsidR="00A93EC7" w:rsidRPr="009C2DE5" w:rsidRDefault="00A93EC7" w:rsidP="002B08DE">
            <w:pPr>
              <w:spacing w:after="0"/>
              <w:jc w:val="center"/>
              <w:rPr>
                <w:rFonts w:ascii="Tahoma" w:hAnsi="Tahoma" w:cs="Tahoma"/>
                <w:b/>
                <w:bCs/>
                <w:color w:val="004990"/>
                <w:sz w:val="18"/>
                <w:szCs w:val="18"/>
                <w:lang w:eastAsia="es-BO"/>
              </w:rPr>
            </w:pPr>
          </w:p>
        </w:tc>
      </w:tr>
      <w:tr w:rsidR="00A93EC7" w:rsidRPr="009C2DE5" w14:paraId="54A73D93"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04D3AA80" w14:textId="77777777" w:rsidR="00A93EC7" w:rsidRDefault="00A93EC7" w:rsidP="002B08DE">
            <w:pPr>
              <w:spacing w:after="0"/>
              <w:jc w:val="center"/>
              <w:rPr>
                <w:color w:val="004990"/>
              </w:rPr>
            </w:pPr>
            <w:r>
              <w:rPr>
                <w:color w:val="004990"/>
              </w:rPr>
              <w:t>11</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740ACAB" w14:textId="14ADE4B3" w:rsidR="00A93EC7" w:rsidRPr="00E22679" w:rsidRDefault="00684800" w:rsidP="00684800">
            <w:pPr>
              <w:spacing w:after="0"/>
              <w:jc w:val="both"/>
              <w:rPr>
                <w:rFonts w:ascii="Tahoma" w:hAnsi="Tahoma" w:cs="Tahoma"/>
                <w:color w:val="004990"/>
                <w:sz w:val="18"/>
                <w:szCs w:val="16"/>
              </w:rPr>
            </w:pPr>
            <w:r>
              <w:rPr>
                <w:rFonts w:ascii="Tahoma" w:hAnsi="Tahoma" w:cs="Tahoma"/>
                <w:color w:val="004990"/>
                <w:sz w:val="18"/>
                <w:szCs w:val="16"/>
              </w:rPr>
              <w:t xml:space="preserve">Mantenimiento de pisos, paredes, pilares, paneles y mamparas </w:t>
            </w:r>
            <w:r w:rsidR="00A93EC7">
              <w:rPr>
                <w:rFonts w:ascii="Tahoma" w:hAnsi="Tahoma" w:cs="Tahoma"/>
                <w:color w:val="004990"/>
                <w:sz w:val="18"/>
                <w:szCs w:val="16"/>
              </w:rPr>
              <w:t xml:space="preserve">expuesto a excesivo tráfico con ceras y </w:t>
            </w:r>
            <w:r w:rsidR="00A93EC7">
              <w:rPr>
                <w:rFonts w:ascii="Tahoma" w:hAnsi="Tahoma" w:cs="Tahoma"/>
                <w:color w:val="004990"/>
                <w:sz w:val="18"/>
                <w:szCs w:val="16"/>
              </w:rPr>
              <w:lastRenderedPageBreak/>
              <w:t>soluciones (sólidas, al agua, metalizadas)</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72CF07E" w14:textId="15859176" w:rsidR="00A93EC7" w:rsidRPr="009C2DE5" w:rsidRDefault="00A93EC7" w:rsidP="002B08DE">
            <w:pPr>
              <w:spacing w:after="0"/>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212D97B" w14:textId="48AC6CD5" w:rsidR="00A93EC7" w:rsidRPr="009C2DE5" w:rsidRDefault="00A93EC7"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82E1702" w14:textId="77777777" w:rsidR="00A93EC7" w:rsidRPr="009C2DE5" w:rsidRDefault="00A93EC7"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B355A9A" w14:textId="77777777" w:rsidR="00A93EC7" w:rsidRPr="00F02477" w:rsidRDefault="00A93EC7"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8E1AC9A" w14:textId="77777777" w:rsidR="00A93EC7" w:rsidRPr="009C2DE5" w:rsidRDefault="00A93EC7" w:rsidP="002B08DE">
            <w:pPr>
              <w:spacing w:after="0"/>
              <w:jc w:val="center"/>
              <w:rPr>
                <w:rFonts w:ascii="Tahoma" w:hAnsi="Tahoma" w:cs="Tahoma"/>
                <w:b/>
                <w:bCs/>
                <w:color w:val="004990"/>
                <w:sz w:val="18"/>
                <w:szCs w:val="18"/>
                <w:lang w:eastAsia="es-BO"/>
              </w:rPr>
            </w:pPr>
          </w:p>
        </w:tc>
      </w:tr>
      <w:tr w:rsidR="00A93EC7" w:rsidRPr="009C2DE5" w14:paraId="0E71DF33"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6983D311" w14:textId="19FA7691" w:rsidR="00A93EC7" w:rsidRDefault="00B506AC" w:rsidP="002B08DE">
            <w:pPr>
              <w:spacing w:after="0"/>
              <w:jc w:val="center"/>
              <w:rPr>
                <w:color w:val="004990"/>
              </w:rPr>
            </w:pPr>
            <w:r>
              <w:rPr>
                <w:color w:val="004990"/>
              </w:rPr>
              <w:lastRenderedPageBreak/>
              <w:t>12</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1452B71" w14:textId="77777777" w:rsidR="00A93EC7" w:rsidRDefault="00A93EC7" w:rsidP="002B08DE">
            <w:pPr>
              <w:spacing w:after="0"/>
              <w:jc w:val="both"/>
              <w:rPr>
                <w:rFonts w:ascii="Tahoma" w:hAnsi="Tahoma" w:cs="Tahoma"/>
                <w:color w:val="004990"/>
                <w:sz w:val="18"/>
                <w:szCs w:val="16"/>
              </w:rPr>
            </w:pPr>
            <w:r>
              <w:rPr>
                <w:rFonts w:ascii="Tahoma" w:hAnsi="Tahoma" w:cs="Tahoma"/>
                <w:color w:val="004990"/>
                <w:sz w:val="18"/>
                <w:szCs w:val="16"/>
              </w:rPr>
              <w:t>Desempolvado o eliminación de polvo en:</w:t>
            </w:r>
          </w:p>
          <w:p w14:paraId="55A02F9E" w14:textId="77777777" w:rsidR="00A93EC7" w:rsidRDefault="00A93EC7"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O</w:t>
            </w:r>
            <w:r w:rsidRPr="00607043">
              <w:rPr>
                <w:rFonts w:ascii="Tahoma" w:hAnsi="Tahoma" w:cs="Tahoma"/>
                <w:color w:val="004990"/>
                <w:sz w:val="18"/>
                <w:szCs w:val="16"/>
              </w:rPr>
              <w:t>ficinas</w:t>
            </w:r>
            <w:r>
              <w:rPr>
                <w:rFonts w:ascii="Tahoma" w:hAnsi="Tahoma" w:cs="Tahoma"/>
                <w:color w:val="004990"/>
                <w:sz w:val="18"/>
                <w:szCs w:val="16"/>
              </w:rPr>
              <w:t xml:space="preserve"> y</w:t>
            </w:r>
            <w:r w:rsidRPr="00607043">
              <w:rPr>
                <w:rFonts w:ascii="Tahoma" w:hAnsi="Tahoma" w:cs="Tahoma"/>
                <w:color w:val="004990"/>
                <w:sz w:val="18"/>
                <w:szCs w:val="16"/>
              </w:rPr>
              <w:t xml:space="preserve"> estaciones de trabajo</w:t>
            </w:r>
          </w:p>
          <w:p w14:paraId="7D4FA89F" w14:textId="77777777" w:rsidR="00A93EC7" w:rsidRDefault="00A93EC7"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M</w:t>
            </w:r>
            <w:r w:rsidRPr="00607043">
              <w:rPr>
                <w:rFonts w:ascii="Tahoma" w:hAnsi="Tahoma" w:cs="Tahoma"/>
                <w:color w:val="004990"/>
                <w:sz w:val="18"/>
                <w:szCs w:val="16"/>
              </w:rPr>
              <w:t>obiliario (gavetas, cajas cajones, estantes, roperos, libreros, vitrinas, mesas, sillas, sillones, sofás, bancas, banquetas, taburetes,</w:t>
            </w:r>
            <w:r>
              <w:rPr>
                <w:rFonts w:ascii="Tahoma" w:hAnsi="Tahoma" w:cs="Tahoma"/>
                <w:color w:val="004990"/>
                <w:sz w:val="18"/>
                <w:szCs w:val="16"/>
              </w:rPr>
              <w:t xml:space="preserve"> otros)</w:t>
            </w:r>
          </w:p>
          <w:p w14:paraId="7404DA76" w14:textId="600FF5B3" w:rsidR="00A93EC7" w:rsidRDefault="007C1898"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Limpieza superficial de e</w:t>
            </w:r>
            <w:r w:rsidR="00A93EC7" w:rsidRPr="00607043">
              <w:rPr>
                <w:rFonts w:ascii="Tahoma" w:hAnsi="Tahoma" w:cs="Tahoma"/>
                <w:color w:val="004990"/>
                <w:sz w:val="18"/>
                <w:szCs w:val="16"/>
              </w:rPr>
              <w:t xml:space="preserve">quipos eléctricos, electrónicos (computadoras, impresoras, fotocopiadoras, </w:t>
            </w:r>
            <w:proofErr w:type="spellStart"/>
            <w:r w:rsidR="00A93EC7" w:rsidRPr="00607043">
              <w:rPr>
                <w:rFonts w:ascii="Tahoma" w:hAnsi="Tahoma" w:cs="Tahoma"/>
                <w:color w:val="004990"/>
                <w:sz w:val="18"/>
                <w:szCs w:val="16"/>
              </w:rPr>
              <w:t>escaneadoras</w:t>
            </w:r>
            <w:proofErr w:type="spellEnd"/>
            <w:r w:rsidR="00A93EC7" w:rsidRPr="00607043">
              <w:rPr>
                <w:rFonts w:ascii="Tahoma" w:hAnsi="Tahoma" w:cs="Tahoma"/>
                <w:color w:val="004990"/>
                <w:sz w:val="18"/>
                <w:szCs w:val="16"/>
              </w:rPr>
              <w:t>, teléfonos, otros)</w:t>
            </w:r>
          </w:p>
          <w:p w14:paraId="793DE710" w14:textId="77777777" w:rsidR="00A93EC7" w:rsidRDefault="00A93EC7"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D</w:t>
            </w:r>
            <w:r w:rsidRPr="00607043">
              <w:rPr>
                <w:rFonts w:ascii="Tahoma" w:hAnsi="Tahoma" w:cs="Tahoma"/>
                <w:color w:val="004990"/>
                <w:sz w:val="18"/>
                <w:szCs w:val="16"/>
              </w:rPr>
              <w:t xml:space="preserve">ocumentos </w:t>
            </w:r>
            <w:r>
              <w:rPr>
                <w:rFonts w:ascii="Tahoma" w:hAnsi="Tahoma" w:cs="Tahoma"/>
                <w:color w:val="004990"/>
                <w:sz w:val="18"/>
                <w:szCs w:val="16"/>
              </w:rPr>
              <w:t>(</w:t>
            </w:r>
            <w:r w:rsidRPr="00607043">
              <w:rPr>
                <w:rFonts w:ascii="Tahoma" w:hAnsi="Tahoma" w:cs="Tahoma"/>
                <w:color w:val="004990"/>
                <w:sz w:val="18"/>
                <w:szCs w:val="16"/>
              </w:rPr>
              <w:t>archivos</w:t>
            </w:r>
            <w:r>
              <w:rPr>
                <w:rFonts w:ascii="Tahoma" w:hAnsi="Tahoma" w:cs="Tahoma"/>
                <w:color w:val="004990"/>
                <w:sz w:val="18"/>
                <w:szCs w:val="16"/>
              </w:rPr>
              <w:t xml:space="preserve"> y</w:t>
            </w:r>
            <w:r w:rsidRPr="00607043">
              <w:rPr>
                <w:rFonts w:ascii="Tahoma" w:hAnsi="Tahoma" w:cs="Tahoma"/>
                <w:color w:val="004990"/>
                <w:sz w:val="18"/>
                <w:szCs w:val="16"/>
              </w:rPr>
              <w:t xml:space="preserve"> libros, otros)</w:t>
            </w:r>
          </w:p>
          <w:p w14:paraId="56D636F0" w14:textId="77777777" w:rsidR="00A93EC7" w:rsidRPr="00607043" w:rsidRDefault="00A93EC7"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Persianas, cortinas y mamparas</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3068534" w14:textId="274E03A5" w:rsidR="00A93EC7" w:rsidRPr="009C2DE5" w:rsidRDefault="00A93EC7"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C310AEF" w14:textId="0C972B55" w:rsidR="00A93EC7" w:rsidRPr="009C2DE5" w:rsidRDefault="00A93EC7"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07D5428" w14:textId="77777777" w:rsidR="00A93EC7" w:rsidRPr="009C2DE5" w:rsidRDefault="00A93EC7"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3125A7F" w14:textId="77777777" w:rsidR="00A93EC7" w:rsidRPr="00F02477" w:rsidRDefault="00A93EC7"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2269D6B" w14:textId="77777777" w:rsidR="00A93EC7" w:rsidRPr="009C2DE5" w:rsidRDefault="00A93EC7" w:rsidP="002B08DE">
            <w:pPr>
              <w:spacing w:after="0"/>
              <w:jc w:val="center"/>
              <w:rPr>
                <w:rFonts w:ascii="Tahoma" w:hAnsi="Tahoma" w:cs="Tahoma"/>
                <w:b/>
                <w:bCs/>
                <w:color w:val="004990"/>
                <w:sz w:val="18"/>
                <w:szCs w:val="18"/>
                <w:lang w:eastAsia="es-BO"/>
              </w:rPr>
            </w:pPr>
          </w:p>
        </w:tc>
      </w:tr>
      <w:tr w:rsidR="00A93EC7" w:rsidRPr="009C2DE5" w14:paraId="0428851A"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4213F886" w14:textId="41E50C5C" w:rsidR="00A93EC7" w:rsidRDefault="00B506AC" w:rsidP="002B08DE">
            <w:pPr>
              <w:spacing w:after="0"/>
              <w:jc w:val="center"/>
              <w:rPr>
                <w:color w:val="004990"/>
              </w:rPr>
            </w:pPr>
            <w:r>
              <w:rPr>
                <w:color w:val="004990"/>
              </w:rPr>
              <w:t>13</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3321608" w14:textId="40363ABA" w:rsidR="00A93EC7" w:rsidRDefault="00375650" w:rsidP="00375650">
            <w:pPr>
              <w:spacing w:after="0"/>
              <w:jc w:val="both"/>
              <w:rPr>
                <w:rFonts w:ascii="Tahoma" w:hAnsi="Tahoma" w:cs="Tahoma"/>
                <w:color w:val="004990"/>
                <w:sz w:val="18"/>
                <w:szCs w:val="16"/>
              </w:rPr>
            </w:pPr>
            <w:r>
              <w:rPr>
                <w:rFonts w:ascii="Tahoma" w:hAnsi="Tahoma" w:cs="Tahoma"/>
                <w:color w:val="004990"/>
                <w:sz w:val="18"/>
                <w:szCs w:val="16"/>
              </w:rPr>
              <w:t>En caso de m</w:t>
            </w:r>
            <w:r w:rsidR="000649BD">
              <w:rPr>
                <w:rFonts w:ascii="Tahoma" w:hAnsi="Tahoma" w:cs="Tahoma"/>
                <w:color w:val="004990"/>
                <w:sz w:val="18"/>
                <w:szCs w:val="16"/>
              </w:rPr>
              <w:t xml:space="preserve">ovimiento </w:t>
            </w:r>
            <w:r w:rsidR="00636EBE">
              <w:rPr>
                <w:rFonts w:ascii="Tahoma" w:hAnsi="Tahoma" w:cs="Tahoma"/>
                <w:color w:val="004990"/>
                <w:sz w:val="18"/>
                <w:szCs w:val="16"/>
              </w:rPr>
              <w:t>de mobiliari</w:t>
            </w:r>
            <w:r>
              <w:rPr>
                <w:rFonts w:ascii="Tahoma" w:hAnsi="Tahoma" w:cs="Tahoma"/>
                <w:color w:val="004990"/>
                <w:sz w:val="18"/>
                <w:szCs w:val="16"/>
              </w:rPr>
              <w:t>o, equipos y documentación en</w:t>
            </w:r>
            <w:r w:rsidR="00636EBE">
              <w:rPr>
                <w:rFonts w:ascii="Tahoma" w:hAnsi="Tahoma" w:cs="Tahoma"/>
                <w:color w:val="004990"/>
                <w:sz w:val="18"/>
                <w:szCs w:val="16"/>
              </w:rPr>
              <w:t xml:space="preserve"> los diferentes sitios o ambientes laborales</w:t>
            </w:r>
            <w:r>
              <w:rPr>
                <w:rFonts w:ascii="Tahoma" w:hAnsi="Tahoma" w:cs="Tahoma"/>
                <w:color w:val="004990"/>
                <w:sz w:val="18"/>
                <w:szCs w:val="16"/>
              </w:rPr>
              <w:t xml:space="preserve"> para limpieza, realizar el colocado respectivo a su sitio de origen.</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383F339" w14:textId="0D3E30AE" w:rsidR="00A93EC7" w:rsidRPr="009C2DE5" w:rsidRDefault="00A93EC7"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8167BAA" w14:textId="60D60301" w:rsidR="00A93EC7" w:rsidRPr="009C2DE5" w:rsidRDefault="00A93EC7" w:rsidP="002B08DE">
            <w:pPr>
              <w:spacing w:after="0"/>
              <w:jc w:val="center"/>
              <w:rPr>
                <w:rFonts w:ascii="Tahoma" w:hAnsi="Tahoma" w:cs="Tahoma"/>
                <w:color w:val="004990"/>
                <w:sz w:val="18"/>
                <w:szCs w:val="18"/>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1931E2C" w14:textId="77777777" w:rsidR="00A93EC7" w:rsidRPr="009C2DE5" w:rsidRDefault="00A93EC7"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3F949BC" w14:textId="77777777" w:rsidR="00A93EC7" w:rsidRPr="00F02477" w:rsidRDefault="00A93EC7"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D8EA3A4" w14:textId="77777777" w:rsidR="00A93EC7" w:rsidRPr="009C2DE5" w:rsidRDefault="00A93EC7" w:rsidP="002B08DE">
            <w:pPr>
              <w:spacing w:after="0"/>
              <w:jc w:val="center"/>
              <w:rPr>
                <w:rFonts w:ascii="Tahoma" w:hAnsi="Tahoma" w:cs="Tahoma"/>
                <w:b/>
                <w:bCs/>
                <w:color w:val="004990"/>
                <w:sz w:val="18"/>
                <w:szCs w:val="18"/>
                <w:lang w:eastAsia="es-BO"/>
              </w:rPr>
            </w:pPr>
          </w:p>
        </w:tc>
      </w:tr>
    </w:tbl>
    <w:p w14:paraId="2C8FF9EB" w14:textId="28830F4A" w:rsidR="008F4776" w:rsidRDefault="00DC10BC" w:rsidP="009F7C40">
      <w:pPr>
        <w:pStyle w:val="TITULOS"/>
        <w:numPr>
          <w:ilvl w:val="0"/>
          <w:numId w:val="3"/>
        </w:numPr>
        <w:spacing w:before="240" w:after="240" w:line="240" w:lineRule="auto"/>
        <w:rPr>
          <w:rFonts w:ascii="Tahoma" w:hAnsi="Tahoma" w:cs="Tahoma"/>
          <w:color w:val="004990"/>
          <w:sz w:val="22"/>
          <w:szCs w:val="22"/>
        </w:rPr>
      </w:pPr>
      <w:r>
        <w:rPr>
          <w:rFonts w:ascii="Tahoma" w:hAnsi="Tahoma" w:cs="Tahoma"/>
          <w:color w:val="004990"/>
          <w:sz w:val="22"/>
          <w:szCs w:val="22"/>
        </w:rPr>
        <w:t xml:space="preserve">DISPOSICIÓN  </w:t>
      </w:r>
      <w:r w:rsidR="008F4776">
        <w:rPr>
          <w:rFonts w:ascii="Tahoma" w:hAnsi="Tahoma" w:cs="Tahoma"/>
          <w:color w:val="004990"/>
          <w:sz w:val="22"/>
          <w:szCs w:val="22"/>
        </w:rPr>
        <w:t>DE EQUIPOS, INSTRUMENTOS E INDUMENTARIA DE TRABAJO</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400D81" w:rsidRPr="00363D85" w14:paraId="66BF1099" w14:textId="77777777" w:rsidTr="002B08DE">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6165A408" w14:textId="77777777" w:rsidR="00400D81" w:rsidRPr="00363D85" w:rsidRDefault="00400D81"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REQUERIMIENTO DE ENTEL S.A.</w:t>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1352B38E" w14:textId="77777777" w:rsidR="00400D81" w:rsidRPr="00363D85" w:rsidRDefault="00400D81"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400D81" w:rsidRPr="00363D85" w14:paraId="2BFCA37F" w14:textId="77777777" w:rsidTr="002B08DE">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4AEC9865" w14:textId="305C7BDD" w:rsidR="00400D81" w:rsidRPr="001A405A" w:rsidRDefault="001A405A" w:rsidP="002B08DE">
            <w:pPr>
              <w:spacing w:after="0"/>
              <w:jc w:val="center"/>
              <w:rPr>
                <w:rFonts w:ascii="Tahoma" w:hAnsi="Tahoma" w:cs="Tahoma"/>
                <w:b/>
                <w:color w:val="FFFFFF" w:themeColor="background1"/>
                <w:sz w:val="18"/>
                <w:szCs w:val="18"/>
                <w:lang w:eastAsia="es-BO"/>
              </w:rPr>
            </w:pPr>
            <w:r w:rsidRPr="001A405A">
              <w:rPr>
                <w:rFonts w:ascii="Tahoma" w:hAnsi="Tahoma" w:cs="Tahoma"/>
                <w:b/>
                <w:color w:val="FFFFFF" w:themeColor="background1"/>
              </w:rPr>
              <w:t>PROVISIONAMIENTO DE EQUIPOS, INSTRUMENTOS E INDUMENTARIA DE TRABAJO</w:t>
            </w: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19F3A39" w14:textId="77777777" w:rsidR="00400D81" w:rsidRPr="00363D85" w:rsidRDefault="00400D81"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04898D41" w14:textId="77777777" w:rsidR="00400D81" w:rsidRPr="00363D85" w:rsidRDefault="00400D81" w:rsidP="002B08DE">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r w:rsidRPr="00363D85">
              <w:rPr>
                <w:rFonts w:ascii="Tahoma" w:hAnsi="Tahoma" w:cs="Tahoma"/>
                <w:color w:val="FFFFFF" w:themeColor="background1"/>
                <w:sz w:val="18"/>
                <w:szCs w:val="18"/>
                <w:lang w:val="en-GB" w:eastAsia="es-BO"/>
              </w:rPr>
              <w:t> </w:t>
            </w:r>
          </w:p>
        </w:tc>
      </w:tr>
      <w:tr w:rsidR="00400D81" w:rsidRPr="00363D85" w14:paraId="528526AE" w14:textId="77777777" w:rsidTr="002B08DE">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6191169" w14:textId="77777777" w:rsidR="00400D81" w:rsidRPr="00363D85" w:rsidRDefault="00400D81"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ABDAD8E" w14:textId="77777777" w:rsidR="00400D81" w:rsidRPr="00363D85" w:rsidRDefault="00400D81" w:rsidP="002B08DE">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9B7F435" w14:textId="77777777" w:rsidR="00400D81" w:rsidRPr="00363D85" w:rsidRDefault="00400D81"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1206400" w14:textId="77777777" w:rsidR="00400D81" w:rsidRPr="00363D85" w:rsidRDefault="00400D81"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2A95088" w14:textId="77777777" w:rsidR="00400D81" w:rsidRPr="00363D85" w:rsidRDefault="00400D81"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48346E7" w14:textId="77777777" w:rsidR="00400D81" w:rsidRPr="00363D85" w:rsidRDefault="00400D81"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B43C90F" w14:textId="77777777" w:rsidR="00400D81" w:rsidRPr="00363D85" w:rsidRDefault="00400D81"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400D81" w:rsidRPr="009C2DE5" w14:paraId="4BAFCA52" w14:textId="77777777" w:rsidTr="002B08DE">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14:paraId="5929C012" w14:textId="77777777" w:rsidR="00400D81" w:rsidRPr="009C2DE5" w:rsidRDefault="00400D81" w:rsidP="002B08DE">
            <w:pPr>
              <w:spacing w:after="0"/>
              <w:jc w:val="center"/>
              <w:rPr>
                <w:rFonts w:ascii="Tahoma" w:hAnsi="Tahoma" w:cs="Tahoma"/>
                <w:b/>
                <w:bCs/>
                <w:color w:val="004990"/>
                <w:sz w:val="18"/>
                <w:szCs w:val="18"/>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31BA4ABB" w14:textId="77777777" w:rsidR="00400D81" w:rsidRPr="009C2DE5" w:rsidRDefault="00400D81" w:rsidP="002B08DE">
            <w:pPr>
              <w:spacing w:after="0"/>
              <w:jc w:val="center"/>
              <w:rPr>
                <w:rFonts w:ascii="Tahoma" w:hAnsi="Tahoma" w:cs="Tahoma"/>
                <w:b/>
                <w:bCs/>
                <w:color w:val="004990"/>
                <w:sz w:val="18"/>
                <w:szCs w:val="18"/>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2D1B9C1" w14:textId="77777777" w:rsidR="00400D81" w:rsidRPr="00363D85" w:rsidRDefault="00400D81" w:rsidP="002B08DE">
            <w:pPr>
              <w:spacing w:after="0"/>
              <w:jc w:val="center"/>
              <w:rPr>
                <w:rFonts w:ascii="Tahoma" w:hAnsi="Tahoma" w:cs="Tahoma"/>
                <w:b/>
                <w:bCs/>
                <w:color w:val="004990"/>
                <w:sz w:val="10"/>
                <w:szCs w:val="1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52D00870" w14:textId="77777777" w:rsidR="00400D81" w:rsidRPr="00363D85" w:rsidRDefault="00400D81" w:rsidP="002B08DE">
            <w:pPr>
              <w:spacing w:after="0"/>
              <w:jc w:val="center"/>
              <w:rPr>
                <w:rFonts w:ascii="Tahoma" w:hAnsi="Tahoma" w:cs="Tahoma"/>
                <w:b/>
                <w:bCs/>
                <w:color w:val="004990"/>
                <w:sz w:val="10"/>
                <w:szCs w:val="1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1E09D09" w14:textId="77777777" w:rsidR="00400D81" w:rsidRPr="00363D85" w:rsidRDefault="00400D81" w:rsidP="002B08DE">
            <w:pPr>
              <w:spacing w:after="0"/>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0F52EC5" w14:textId="77777777" w:rsidR="00400D81" w:rsidRPr="00363D85" w:rsidRDefault="00400D81" w:rsidP="002B08DE">
            <w:pPr>
              <w:spacing w:after="0"/>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091026DE" w14:textId="77777777" w:rsidR="00400D81" w:rsidRPr="009C2DE5" w:rsidRDefault="00400D81" w:rsidP="002B08DE">
            <w:pPr>
              <w:spacing w:after="0"/>
              <w:jc w:val="center"/>
              <w:rPr>
                <w:rFonts w:ascii="Tahoma" w:hAnsi="Tahoma" w:cs="Tahoma"/>
                <w:b/>
                <w:bCs/>
                <w:color w:val="004990"/>
                <w:sz w:val="18"/>
                <w:szCs w:val="18"/>
                <w:lang w:eastAsia="es-BO"/>
              </w:rPr>
            </w:pPr>
          </w:p>
        </w:tc>
      </w:tr>
      <w:tr w:rsidR="00DC10BC" w:rsidRPr="009C2DE5" w14:paraId="6D1525EF"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3F2BC1E5" w14:textId="77777777" w:rsidR="00DC10BC" w:rsidRDefault="00DC10BC" w:rsidP="00B506AC">
            <w:pPr>
              <w:spacing w:after="0"/>
              <w:jc w:val="center"/>
              <w:rPr>
                <w:color w:val="004990"/>
              </w:rPr>
            </w:pP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25142EF" w14:textId="77777777" w:rsidR="00DC10BC" w:rsidRPr="00AC52DB" w:rsidRDefault="00DC10BC" w:rsidP="00DC10BC">
            <w:pPr>
              <w:spacing w:after="0"/>
              <w:jc w:val="both"/>
              <w:rPr>
                <w:rFonts w:ascii="Tahoma" w:hAnsi="Tahoma" w:cs="Tahoma"/>
                <w:color w:val="004990"/>
                <w:sz w:val="18"/>
                <w:szCs w:val="16"/>
              </w:rPr>
            </w:pPr>
            <w:r>
              <w:rPr>
                <w:rFonts w:ascii="Tahoma" w:hAnsi="Tahoma" w:cs="Tahoma"/>
                <w:color w:val="004990"/>
                <w:sz w:val="18"/>
                <w:szCs w:val="16"/>
              </w:rPr>
              <w:t>Para el trabajo de sus técnicos, el proponente debe disponer de l</w:t>
            </w:r>
            <w:r w:rsidRPr="00AC52DB">
              <w:rPr>
                <w:rFonts w:ascii="Tahoma" w:hAnsi="Tahoma" w:cs="Tahoma"/>
                <w:color w:val="004990"/>
                <w:sz w:val="18"/>
                <w:szCs w:val="16"/>
              </w:rPr>
              <w:t>ustradora</w:t>
            </w:r>
            <w:r>
              <w:rPr>
                <w:rFonts w:ascii="Tahoma" w:hAnsi="Tahoma" w:cs="Tahoma"/>
                <w:color w:val="004990"/>
                <w:sz w:val="18"/>
                <w:szCs w:val="16"/>
              </w:rPr>
              <w:t>s</w:t>
            </w:r>
            <w:r w:rsidRPr="00AC52DB">
              <w:rPr>
                <w:rFonts w:ascii="Tahoma" w:hAnsi="Tahoma" w:cs="Tahoma"/>
                <w:color w:val="004990"/>
                <w:sz w:val="18"/>
                <w:szCs w:val="16"/>
              </w:rPr>
              <w:t>, aspiradora</w:t>
            </w:r>
            <w:r>
              <w:rPr>
                <w:rFonts w:ascii="Tahoma" w:hAnsi="Tahoma" w:cs="Tahoma"/>
                <w:color w:val="004990"/>
                <w:sz w:val="18"/>
                <w:szCs w:val="16"/>
              </w:rPr>
              <w:t>s</w:t>
            </w:r>
            <w:r w:rsidRPr="00AC52DB">
              <w:rPr>
                <w:rFonts w:ascii="Tahoma" w:hAnsi="Tahoma" w:cs="Tahoma"/>
                <w:color w:val="004990"/>
                <w:sz w:val="18"/>
                <w:szCs w:val="16"/>
              </w:rPr>
              <w:t>, lavadora</w:t>
            </w:r>
            <w:r>
              <w:rPr>
                <w:rFonts w:ascii="Tahoma" w:hAnsi="Tahoma" w:cs="Tahoma"/>
                <w:color w:val="004990"/>
                <w:sz w:val="18"/>
                <w:szCs w:val="16"/>
              </w:rPr>
              <w:t>s</w:t>
            </w:r>
            <w:r w:rsidRPr="00AC52DB">
              <w:rPr>
                <w:rFonts w:ascii="Tahoma" w:hAnsi="Tahoma" w:cs="Tahoma"/>
                <w:color w:val="004990"/>
                <w:sz w:val="18"/>
                <w:szCs w:val="16"/>
              </w:rPr>
              <w:t xml:space="preserve"> de alfombra</w:t>
            </w:r>
            <w:r>
              <w:rPr>
                <w:rFonts w:ascii="Tahoma" w:hAnsi="Tahoma" w:cs="Tahoma"/>
                <w:color w:val="004990"/>
                <w:sz w:val="18"/>
                <w:szCs w:val="16"/>
              </w:rPr>
              <w:t>s, sillas y sillones</w:t>
            </w:r>
            <w:r w:rsidRPr="00AC52DB">
              <w:rPr>
                <w:rFonts w:ascii="Tahoma" w:hAnsi="Tahoma" w:cs="Tahoma"/>
                <w:color w:val="004990"/>
                <w:sz w:val="18"/>
                <w:szCs w:val="16"/>
              </w:rPr>
              <w:t>, equipos de limpieza de vidrios, escaleras metálicas, otros.</w:t>
            </w:r>
          </w:p>
          <w:p w14:paraId="0CBA3321" w14:textId="02817DB4" w:rsidR="00DC10BC" w:rsidRDefault="00DC10BC" w:rsidP="00DC10BC">
            <w:pPr>
              <w:spacing w:after="0"/>
              <w:jc w:val="both"/>
              <w:rPr>
                <w:rFonts w:ascii="Tahoma" w:hAnsi="Tahoma" w:cs="Tahoma"/>
                <w:color w:val="004990"/>
                <w:sz w:val="18"/>
                <w:szCs w:val="16"/>
              </w:rPr>
            </w:pPr>
            <w:r w:rsidRPr="00280FE0">
              <w:rPr>
                <w:rFonts w:ascii="Tahoma" w:hAnsi="Tahoma" w:cs="Tahoma"/>
                <w:b/>
                <w:i/>
                <w:color w:val="004990"/>
                <w:sz w:val="18"/>
                <w:szCs w:val="16"/>
              </w:rPr>
              <w:t xml:space="preserve">Nota.- Es </w:t>
            </w:r>
            <w:r>
              <w:rPr>
                <w:rFonts w:ascii="Tahoma" w:hAnsi="Tahoma" w:cs="Tahoma"/>
                <w:b/>
                <w:i/>
                <w:color w:val="004990"/>
                <w:sz w:val="18"/>
                <w:szCs w:val="16"/>
              </w:rPr>
              <w:t>obligatorio</w:t>
            </w:r>
            <w:r w:rsidRPr="00280FE0">
              <w:rPr>
                <w:rFonts w:ascii="Tahoma" w:hAnsi="Tahoma" w:cs="Tahoma"/>
                <w:b/>
                <w:i/>
                <w:color w:val="004990"/>
                <w:sz w:val="18"/>
                <w:szCs w:val="16"/>
              </w:rPr>
              <w:t xml:space="preserve"> que las terminales de los equipos </w:t>
            </w:r>
            <w:r>
              <w:rPr>
                <w:rFonts w:ascii="Tahoma" w:hAnsi="Tahoma" w:cs="Tahoma"/>
                <w:b/>
                <w:i/>
                <w:color w:val="004990"/>
                <w:sz w:val="18"/>
                <w:szCs w:val="16"/>
              </w:rPr>
              <w:t xml:space="preserve">eléctricos </w:t>
            </w:r>
            <w:r w:rsidRPr="00280FE0">
              <w:rPr>
                <w:rFonts w:ascii="Tahoma" w:hAnsi="Tahoma" w:cs="Tahoma"/>
                <w:b/>
                <w:i/>
                <w:color w:val="004990"/>
                <w:sz w:val="18"/>
                <w:szCs w:val="16"/>
              </w:rPr>
              <w:t>tengan enchufes TIPO SHUCKO.</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E4830A9" w14:textId="78F30DFD" w:rsidR="00DC10BC" w:rsidRPr="009C2DE5" w:rsidRDefault="00CC66C0"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27F9BAA" w14:textId="77777777" w:rsidR="00DC10BC" w:rsidRPr="009C2DE5" w:rsidRDefault="00DC10BC"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4837B2F" w14:textId="77777777" w:rsidR="00DC10BC" w:rsidRPr="009C2DE5" w:rsidRDefault="00DC10BC"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3199D49" w14:textId="77777777" w:rsidR="00DC10BC" w:rsidRPr="00B878ED" w:rsidRDefault="00DC10BC"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8B39985" w14:textId="77777777" w:rsidR="00DC10BC" w:rsidRPr="009C2DE5" w:rsidRDefault="00DC10BC" w:rsidP="002B08DE">
            <w:pPr>
              <w:spacing w:after="0"/>
              <w:jc w:val="center"/>
              <w:rPr>
                <w:rFonts w:ascii="Tahoma" w:hAnsi="Tahoma" w:cs="Tahoma"/>
                <w:b/>
                <w:bCs/>
                <w:color w:val="004990"/>
                <w:sz w:val="18"/>
                <w:szCs w:val="18"/>
                <w:lang w:eastAsia="es-BO"/>
              </w:rPr>
            </w:pPr>
          </w:p>
        </w:tc>
      </w:tr>
      <w:tr w:rsidR="00A93EC7" w:rsidRPr="009C2DE5" w14:paraId="666A49CE"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36182485" w14:textId="099A59A3" w:rsidR="00A93EC7" w:rsidRPr="009C2DE5" w:rsidRDefault="00B506AC" w:rsidP="00B506AC">
            <w:pPr>
              <w:spacing w:after="0"/>
              <w:jc w:val="center"/>
              <w:rPr>
                <w:color w:val="004990"/>
              </w:rPr>
            </w:pPr>
            <w:r>
              <w:rPr>
                <w:color w:val="004990"/>
              </w:rPr>
              <w:t>1</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01C1671" w14:textId="5C0EC360" w:rsidR="00A93EC7" w:rsidRPr="00400D81" w:rsidRDefault="00C20867" w:rsidP="004A1F84">
            <w:pPr>
              <w:spacing w:after="0"/>
              <w:jc w:val="both"/>
              <w:rPr>
                <w:rFonts w:ascii="Tahoma" w:hAnsi="Tahoma" w:cs="Tahoma"/>
                <w:color w:val="004990"/>
                <w:sz w:val="18"/>
                <w:szCs w:val="16"/>
              </w:rPr>
            </w:pPr>
            <w:r>
              <w:rPr>
                <w:rFonts w:ascii="Tahoma" w:hAnsi="Tahoma" w:cs="Tahoma"/>
                <w:color w:val="004990"/>
                <w:sz w:val="18"/>
                <w:szCs w:val="16"/>
              </w:rPr>
              <w:t>El proponente debe disponer y renovar periódicamente</w:t>
            </w:r>
            <w:r w:rsidR="00A93EC7">
              <w:rPr>
                <w:rFonts w:ascii="Tahoma" w:hAnsi="Tahoma" w:cs="Tahoma"/>
                <w:color w:val="004990"/>
                <w:sz w:val="18"/>
                <w:szCs w:val="16"/>
              </w:rPr>
              <w:t xml:space="preserve"> instrumentos </w:t>
            </w:r>
            <w:r w:rsidR="007D27FE">
              <w:rPr>
                <w:rFonts w:ascii="Tahoma" w:hAnsi="Tahoma" w:cs="Tahoma"/>
                <w:color w:val="004990"/>
                <w:sz w:val="18"/>
                <w:szCs w:val="16"/>
              </w:rPr>
              <w:t xml:space="preserve">de trabajo como </w:t>
            </w:r>
            <w:r>
              <w:rPr>
                <w:rFonts w:ascii="Tahoma" w:hAnsi="Tahoma" w:cs="Tahoma"/>
                <w:color w:val="004990"/>
                <w:sz w:val="18"/>
                <w:szCs w:val="16"/>
              </w:rPr>
              <w:t xml:space="preserve">escobas, gazas, tachos, paños, escobillas, plumeros, </w:t>
            </w:r>
            <w:r w:rsidR="004A1F84">
              <w:rPr>
                <w:rFonts w:ascii="Tahoma" w:hAnsi="Tahoma" w:cs="Tahoma"/>
                <w:color w:val="004990"/>
                <w:sz w:val="18"/>
                <w:szCs w:val="16"/>
              </w:rPr>
              <w:t>instrumentos</w:t>
            </w:r>
            <w:r w:rsidR="00B109F2">
              <w:rPr>
                <w:rFonts w:ascii="Tahoma" w:hAnsi="Tahoma" w:cs="Tahoma"/>
                <w:color w:val="004990"/>
                <w:sz w:val="18"/>
                <w:szCs w:val="16"/>
              </w:rPr>
              <w:t xml:space="preserve"> de limpieza de vidrio, </w:t>
            </w:r>
            <w:r w:rsidR="007D27FE">
              <w:rPr>
                <w:rFonts w:ascii="Tahoma" w:hAnsi="Tahoma" w:cs="Tahoma"/>
                <w:color w:val="004990"/>
                <w:sz w:val="18"/>
                <w:szCs w:val="16"/>
              </w:rPr>
              <w:t>otros</w:t>
            </w:r>
            <w:r>
              <w:rPr>
                <w:rFonts w:ascii="Tahoma" w:hAnsi="Tahoma" w:cs="Tahoma"/>
                <w:color w:val="004990"/>
                <w:sz w:val="18"/>
                <w:szCs w:val="16"/>
              </w:rPr>
              <w:t>.</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095AFE3" w14:textId="444C92BB" w:rsidR="00A93EC7" w:rsidRPr="009C2DE5" w:rsidRDefault="00A93EC7"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9897234" w14:textId="02F2B879" w:rsidR="00A93EC7" w:rsidRPr="009C2DE5" w:rsidRDefault="00A93EC7"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8EF0D75" w14:textId="77777777" w:rsidR="00A93EC7" w:rsidRPr="009C2DE5" w:rsidRDefault="00A93EC7"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5E40FCE" w14:textId="77777777" w:rsidR="00A93EC7" w:rsidRPr="009C2DE5" w:rsidRDefault="00A93EC7" w:rsidP="002B08DE">
            <w:pPr>
              <w:spacing w:after="0"/>
              <w:jc w:val="center"/>
              <w:rPr>
                <w:rFonts w:ascii="Tahoma" w:hAnsi="Tahoma" w:cs="Tahoma"/>
                <w:color w:val="004990"/>
                <w:sz w:val="18"/>
                <w:szCs w:val="18"/>
                <w:lang w:val="en-GB"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93F248E" w14:textId="77777777" w:rsidR="00A93EC7" w:rsidRPr="009C2DE5" w:rsidRDefault="00A93EC7" w:rsidP="002B08DE">
            <w:pPr>
              <w:spacing w:after="0"/>
              <w:jc w:val="center"/>
              <w:rPr>
                <w:rFonts w:ascii="Tahoma" w:hAnsi="Tahoma" w:cs="Tahoma"/>
                <w:b/>
                <w:bCs/>
                <w:color w:val="004990"/>
                <w:sz w:val="18"/>
                <w:szCs w:val="18"/>
                <w:lang w:eastAsia="es-BO"/>
              </w:rPr>
            </w:pPr>
          </w:p>
        </w:tc>
      </w:tr>
      <w:tr w:rsidR="00A93EC7" w:rsidRPr="009C2DE5" w14:paraId="66FF5489"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169E4519" w14:textId="62457692" w:rsidR="00A93EC7" w:rsidRPr="009C2DE5" w:rsidRDefault="00B506AC" w:rsidP="002B08DE">
            <w:pPr>
              <w:spacing w:after="0"/>
              <w:jc w:val="center"/>
              <w:rPr>
                <w:color w:val="004990"/>
              </w:rPr>
            </w:pPr>
            <w:r>
              <w:rPr>
                <w:color w:val="004990"/>
              </w:rPr>
              <w:t>2</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FCFCF31" w14:textId="54B7219E" w:rsidR="00A93EC7" w:rsidRPr="00400D81" w:rsidRDefault="00A93EC7" w:rsidP="007D27FE">
            <w:pPr>
              <w:spacing w:after="0"/>
              <w:jc w:val="both"/>
              <w:rPr>
                <w:rFonts w:ascii="Tahoma" w:hAnsi="Tahoma" w:cs="Tahoma"/>
                <w:color w:val="004990"/>
                <w:sz w:val="18"/>
                <w:szCs w:val="16"/>
              </w:rPr>
            </w:pPr>
            <w:r>
              <w:rPr>
                <w:rFonts w:ascii="Tahoma" w:hAnsi="Tahoma" w:cs="Tahoma"/>
                <w:color w:val="004990"/>
                <w:sz w:val="18"/>
                <w:szCs w:val="16"/>
              </w:rPr>
              <w:t xml:space="preserve">El </w:t>
            </w:r>
            <w:r w:rsidR="00C20867">
              <w:rPr>
                <w:rFonts w:ascii="Tahoma" w:hAnsi="Tahoma" w:cs="Tahoma"/>
                <w:color w:val="004990"/>
                <w:sz w:val="18"/>
                <w:szCs w:val="16"/>
              </w:rPr>
              <w:t>proponente debe dotar a sus</w:t>
            </w:r>
            <w:r>
              <w:rPr>
                <w:rFonts w:ascii="Tahoma" w:hAnsi="Tahoma" w:cs="Tahoma"/>
                <w:color w:val="004990"/>
                <w:sz w:val="18"/>
                <w:szCs w:val="16"/>
              </w:rPr>
              <w:t xml:space="preserve"> técnicos e</w:t>
            </w:r>
            <w:r w:rsidR="00C20867">
              <w:rPr>
                <w:rFonts w:ascii="Tahoma" w:hAnsi="Tahoma" w:cs="Tahoma"/>
                <w:color w:val="004990"/>
                <w:sz w:val="18"/>
                <w:szCs w:val="16"/>
              </w:rPr>
              <w:t>n servicios de</w:t>
            </w:r>
            <w:r>
              <w:rPr>
                <w:rFonts w:ascii="Tahoma" w:hAnsi="Tahoma" w:cs="Tahoma"/>
                <w:color w:val="004990"/>
                <w:sz w:val="18"/>
                <w:szCs w:val="16"/>
              </w:rPr>
              <w:t xml:space="preserve"> indumentaria de trabajo </w:t>
            </w:r>
            <w:r w:rsidR="007D27FE">
              <w:rPr>
                <w:rFonts w:ascii="Tahoma" w:hAnsi="Tahoma" w:cs="Tahoma"/>
                <w:color w:val="004990"/>
                <w:sz w:val="18"/>
                <w:szCs w:val="16"/>
              </w:rPr>
              <w:t xml:space="preserve">que consiste en </w:t>
            </w:r>
            <w:r>
              <w:rPr>
                <w:rFonts w:ascii="Tahoma" w:hAnsi="Tahoma" w:cs="Tahoma"/>
                <w:color w:val="004990"/>
                <w:sz w:val="18"/>
                <w:szCs w:val="16"/>
              </w:rPr>
              <w:t xml:space="preserve">overoles, guardapolvos, guantes, barbijos, botas de agua, </w:t>
            </w:r>
            <w:r w:rsidR="007D27FE">
              <w:rPr>
                <w:rFonts w:ascii="Tahoma" w:hAnsi="Tahoma" w:cs="Tahoma"/>
                <w:color w:val="004990"/>
                <w:sz w:val="18"/>
                <w:szCs w:val="16"/>
              </w:rPr>
              <w:t xml:space="preserve">cascos, </w:t>
            </w:r>
            <w:r>
              <w:rPr>
                <w:rFonts w:ascii="Tahoma" w:hAnsi="Tahoma" w:cs="Tahoma"/>
                <w:color w:val="004990"/>
                <w:sz w:val="18"/>
                <w:szCs w:val="16"/>
              </w:rPr>
              <w:t xml:space="preserve">sombreros o gorras, tarjetas de identificación, </w:t>
            </w:r>
            <w:r w:rsidR="007D27FE">
              <w:rPr>
                <w:rFonts w:ascii="Tahoma" w:hAnsi="Tahoma" w:cs="Tahoma"/>
                <w:color w:val="004990"/>
                <w:sz w:val="18"/>
                <w:szCs w:val="16"/>
              </w:rPr>
              <w:t xml:space="preserve">entre </w:t>
            </w:r>
            <w:r>
              <w:rPr>
                <w:rFonts w:ascii="Tahoma" w:hAnsi="Tahoma" w:cs="Tahoma"/>
                <w:color w:val="004990"/>
                <w:sz w:val="18"/>
                <w:szCs w:val="16"/>
              </w:rPr>
              <w:t>otros</w:t>
            </w:r>
            <w:r w:rsidR="00C20867">
              <w:rPr>
                <w:rFonts w:ascii="Tahoma" w:hAnsi="Tahoma" w:cs="Tahoma"/>
                <w:color w:val="004990"/>
                <w:sz w:val="18"/>
                <w:szCs w:val="16"/>
              </w:rPr>
              <w:t>.</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24C3B95" w14:textId="48A5E7F9" w:rsidR="00A93EC7" w:rsidRPr="009C2DE5" w:rsidRDefault="00A93EC7"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196801F" w14:textId="349B9A1A" w:rsidR="00A93EC7" w:rsidRPr="009C2DE5" w:rsidRDefault="00A93EC7" w:rsidP="002B08DE">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5BDF98F" w14:textId="77777777" w:rsidR="00A93EC7" w:rsidRPr="009C2DE5" w:rsidRDefault="00A93EC7"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41BBAB1" w14:textId="77777777" w:rsidR="00A93EC7" w:rsidRPr="00F02477" w:rsidRDefault="00A93EC7"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6D5E6AD" w14:textId="77777777" w:rsidR="00A93EC7" w:rsidRPr="009C2DE5" w:rsidRDefault="00A93EC7" w:rsidP="002B08DE">
            <w:pPr>
              <w:spacing w:after="0"/>
              <w:jc w:val="center"/>
              <w:rPr>
                <w:rFonts w:ascii="Tahoma" w:hAnsi="Tahoma" w:cs="Tahoma"/>
                <w:b/>
                <w:bCs/>
                <w:color w:val="004990"/>
                <w:sz w:val="18"/>
                <w:szCs w:val="18"/>
                <w:lang w:eastAsia="es-BO"/>
              </w:rPr>
            </w:pPr>
          </w:p>
        </w:tc>
      </w:tr>
      <w:tr w:rsidR="00DC10BC" w:rsidRPr="009C2DE5" w14:paraId="5041E979" w14:textId="77777777" w:rsidTr="00DC10BC">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4121CBEF" w14:textId="77777777" w:rsidR="00DC10BC" w:rsidRDefault="00DC10BC" w:rsidP="008F33AB">
            <w:pPr>
              <w:spacing w:after="0"/>
              <w:jc w:val="center"/>
              <w:rPr>
                <w:color w:val="004990"/>
              </w:rPr>
            </w:pPr>
            <w:r>
              <w:rPr>
                <w:color w:val="004990"/>
              </w:rPr>
              <w:t>3</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899714E" w14:textId="77777777" w:rsidR="00DC10BC" w:rsidRDefault="00DC10BC" w:rsidP="008F33AB">
            <w:pPr>
              <w:spacing w:after="0"/>
              <w:jc w:val="both"/>
              <w:rPr>
                <w:rFonts w:ascii="Tahoma" w:hAnsi="Tahoma" w:cs="Tahoma"/>
                <w:color w:val="004990"/>
                <w:sz w:val="18"/>
                <w:szCs w:val="16"/>
              </w:rPr>
            </w:pPr>
            <w:r>
              <w:rPr>
                <w:rFonts w:ascii="Tahoma" w:hAnsi="Tahoma" w:cs="Tahoma"/>
                <w:color w:val="004990"/>
                <w:sz w:val="18"/>
                <w:szCs w:val="16"/>
              </w:rPr>
              <w:t xml:space="preserve">Para el trabajo de sus técnicos, el proponente debe dotar de herramientas como cepillos (mango largo-duros-de mano), cubetas para agua, gomas, paños (fibra-algodón-para vidrios), franelas, escobas, alza basuras, </w:t>
            </w:r>
            <w:proofErr w:type="spellStart"/>
            <w:r>
              <w:rPr>
                <w:rFonts w:ascii="Tahoma" w:hAnsi="Tahoma" w:cs="Tahoma"/>
                <w:color w:val="004990"/>
                <w:sz w:val="18"/>
                <w:szCs w:val="16"/>
              </w:rPr>
              <w:t>desatoradores</w:t>
            </w:r>
            <w:proofErr w:type="spellEnd"/>
            <w:r>
              <w:rPr>
                <w:rFonts w:ascii="Tahoma" w:hAnsi="Tahoma" w:cs="Tahoma"/>
                <w:color w:val="004990"/>
                <w:sz w:val="18"/>
                <w:szCs w:val="16"/>
              </w:rPr>
              <w:t xml:space="preserve"> o </w:t>
            </w:r>
            <w:proofErr w:type="spellStart"/>
            <w:r>
              <w:rPr>
                <w:rFonts w:ascii="Tahoma" w:hAnsi="Tahoma" w:cs="Tahoma"/>
                <w:color w:val="004990"/>
                <w:sz w:val="18"/>
                <w:szCs w:val="16"/>
              </w:rPr>
              <w:t>sopapas</w:t>
            </w:r>
            <w:proofErr w:type="spellEnd"/>
            <w:r>
              <w:rPr>
                <w:rFonts w:ascii="Tahoma" w:hAnsi="Tahoma" w:cs="Tahoma"/>
                <w:color w:val="004990"/>
                <w:sz w:val="18"/>
                <w:szCs w:val="16"/>
              </w:rPr>
              <w:t xml:space="preserve">, guantes, carteles con señalética de zona de trabajo y seguridad, cintas de seguridad para delimitar áreas de trabajo, bolsas </w:t>
            </w:r>
            <w:r>
              <w:rPr>
                <w:rFonts w:ascii="Tahoma" w:hAnsi="Tahoma" w:cs="Tahoma"/>
                <w:color w:val="004990"/>
                <w:sz w:val="18"/>
                <w:szCs w:val="16"/>
              </w:rPr>
              <w:lastRenderedPageBreak/>
              <w:t>para basura, entre otros.</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19CA33D" w14:textId="77777777" w:rsidR="00DC10BC" w:rsidRPr="009C2DE5" w:rsidRDefault="00DC10BC" w:rsidP="008F33AB">
            <w:pPr>
              <w:spacing w:after="0"/>
              <w:jc w:val="center"/>
              <w:rPr>
                <w:rFonts w:ascii="Tahoma" w:hAnsi="Tahoma" w:cs="Tahoma"/>
                <w:color w:val="004990"/>
                <w:sz w:val="18"/>
                <w:szCs w:val="18"/>
              </w:rPr>
            </w:pPr>
            <w:r w:rsidRPr="009C2DE5">
              <w:rPr>
                <w:rFonts w:ascii="Tahoma" w:hAnsi="Tahoma" w:cs="Tahoma"/>
                <w:color w:val="004990"/>
                <w:sz w:val="18"/>
                <w:szCs w:val="18"/>
              </w:rPr>
              <w:lastRenderedPageBreak/>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12F3633" w14:textId="77777777" w:rsidR="00DC10BC" w:rsidRPr="009C2DE5" w:rsidRDefault="00DC10BC" w:rsidP="008F33AB">
            <w:pPr>
              <w:spacing w:after="0"/>
              <w:jc w:val="center"/>
              <w:rPr>
                <w:rFonts w:ascii="Tahoma" w:hAnsi="Tahoma" w:cs="Tahoma"/>
                <w:color w:val="004990"/>
                <w:sz w:val="18"/>
                <w:szCs w:val="18"/>
                <w:lang w:eastAsia="es-BO"/>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7B3F1099" w14:textId="77777777" w:rsidR="00DC10BC" w:rsidRPr="009C2DE5" w:rsidRDefault="00DC10BC" w:rsidP="008F33AB">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D6CC820" w14:textId="77777777" w:rsidR="00DC10BC" w:rsidRPr="00F02477" w:rsidRDefault="00DC10BC" w:rsidP="008F33AB">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14647EC" w14:textId="77777777" w:rsidR="00DC10BC" w:rsidRPr="009C2DE5" w:rsidRDefault="00DC10BC" w:rsidP="008F33AB">
            <w:pPr>
              <w:spacing w:after="0"/>
              <w:jc w:val="center"/>
              <w:rPr>
                <w:rFonts w:ascii="Tahoma" w:hAnsi="Tahoma" w:cs="Tahoma"/>
                <w:b/>
                <w:bCs/>
                <w:color w:val="004990"/>
                <w:sz w:val="18"/>
                <w:szCs w:val="18"/>
                <w:lang w:eastAsia="es-BO"/>
              </w:rPr>
            </w:pPr>
          </w:p>
        </w:tc>
      </w:tr>
    </w:tbl>
    <w:p w14:paraId="291E6367" w14:textId="77777777" w:rsidR="009C359B" w:rsidRPr="009C359B" w:rsidRDefault="009C359B" w:rsidP="009C359B">
      <w:pPr>
        <w:rPr>
          <w:lang w:val="es-BO" w:bidi="ar-SA"/>
        </w:rPr>
      </w:pPr>
    </w:p>
    <w:p w14:paraId="32F63E6D" w14:textId="406C394A" w:rsidR="005959DE" w:rsidRPr="009C2DE5" w:rsidRDefault="00476798" w:rsidP="00DA3183">
      <w:pPr>
        <w:pStyle w:val="TITULOS"/>
        <w:spacing w:before="240" w:after="240" w:line="240" w:lineRule="auto"/>
        <w:rPr>
          <w:rFonts w:ascii="Tahoma" w:hAnsi="Tahoma" w:cs="Tahoma"/>
          <w:i/>
          <w:color w:val="004990"/>
          <w:sz w:val="22"/>
          <w:szCs w:val="22"/>
        </w:rPr>
      </w:pPr>
      <w:r>
        <w:rPr>
          <w:rFonts w:ascii="Tahoma" w:hAnsi="Tahoma" w:cs="Tahoma"/>
          <w:color w:val="004990"/>
          <w:sz w:val="22"/>
          <w:szCs w:val="22"/>
        </w:rPr>
        <w:t>7</w:t>
      </w:r>
      <w:r w:rsidR="00DA3183">
        <w:rPr>
          <w:rFonts w:ascii="Tahoma" w:hAnsi="Tahoma" w:cs="Tahoma"/>
          <w:color w:val="004990"/>
          <w:sz w:val="22"/>
          <w:szCs w:val="22"/>
        </w:rPr>
        <w:t>.</w:t>
      </w:r>
      <w:r w:rsidR="00DA3183">
        <w:rPr>
          <w:rFonts w:ascii="Tahoma" w:hAnsi="Tahoma" w:cs="Tahoma"/>
          <w:color w:val="004990"/>
          <w:sz w:val="22"/>
          <w:szCs w:val="22"/>
        </w:rPr>
        <w:tab/>
      </w:r>
      <w:r w:rsidR="008202B5">
        <w:rPr>
          <w:rFonts w:ascii="Tahoma" w:hAnsi="Tahoma" w:cs="Tahoma"/>
          <w:color w:val="004990"/>
          <w:sz w:val="22"/>
          <w:szCs w:val="22"/>
        </w:rPr>
        <w:t>ABASTECIMIENTO DE MATERIAL DE LIMPIEZA E HIGIENE</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4536"/>
        <w:gridCol w:w="992"/>
        <w:gridCol w:w="851"/>
        <w:gridCol w:w="992"/>
        <w:gridCol w:w="851"/>
        <w:gridCol w:w="1134"/>
      </w:tblGrid>
      <w:tr w:rsidR="009A79A9" w:rsidRPr="00363D85" w14:paraId="4194B46E" w14:textId="77777777" w:rsidTr="002B08DE">
        <w:trPr>
          <w:trHeight w:val="202"/>
          <w:tblHeader/>
        </w:trPr>
        <w:tc>
          <w:tcPr>
            <w:tcW w:w="6805"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027D9DB7" w14:textId="5DC8908B" w:rsidR="009A79A9" w:rsidRPr="00363D85" w:rsidRDefault="00A93EC7" w:rsidP="00A93EC7">
            <w:pPr>
              <w:tabs>
                <w:tab w:val="center" w:pos="3332"/>
                <w:tab w:val="left" w:pos="5525"/>
              </w:tabs>
              <w:spacing w:after="0"/>
              <w:rPr>
                <w:rFonts w:ascii="Tahoma" w:hAnsi="Tahoma" w:cs="Tahoma"/>
                <w:b/>
                <w:bCs/>
                <w:color w:val="FFFFFF" w:themeColor="background1"/>
                <w:sz w:val="18"/>
                <w:szCs w:val="18"/>
                <w:lang w:eastAsia="es-BO"/>
              </w:rPr>
            </w:pPr>
            <w:r>
              <w:rPr>
                <w:rFonts w:ascii="Tahoma" w:hAnsi="Tahoma" w:cs="Tahoma"/>
                <w:b/>
                <w:bCs/>
                <w:color w:val="FFFFFF" w:themeColor="background1"/>
                <w:sz w:val="18"/>
                <w:szCs w:val="18"/>
                <w:lang w:eastAsia="es-BO"/>
              </w:rPr>
              <w:tab/>
            </w:r>
            <w:r w:rsidR="009A79A9" w:rsidRPr="00363D85">
              <w:rPr>
                <w:rFonts w:ascii="Tahoma" w:hAnsi="Tahoma" w:cs="Tahoma"/>
                <w:b/>
                <w:bCs/>
                <w:color w:val="FFFFFF" w:themeColor="background1"/>
                <w:sz w:val="18"/>
                <w:szCs w:val="18"/>
                <w:lang w:eastAsia="es-BO"/>
              </w:rPr>
              <w:t>REQUERIMIENTO DE ENTEL S.A.</w:t>
            </w:r>
            <w:r>
              <w:rPr>
                <w:rFonts w:ascii="Tahoma" w:hAnsi="Tahoma" w:cs="Tahoma"/>
                <w:b/>
                <w:bCs/>
                <w:color w:val="FFFFFF" w:themeColor="background1"/>
                <w:sz w:val="18"/>
                <w:szCs w:val="18"/>
                <w:lang w:eastAsia="es-BO"/>
              </w:rPr>
              <w:tab/>
            </w:r>
          </w:p>
        </w:tc>
        <w:tc>
          <w:tcPr>
            <w:tcW w:w="2977"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281826C9" w14:textId="77777777" w:rsidR="009A79A9" w:rsidRPr="00363D85" w:rsidRDefault="009A79A9"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RESPUESTA DEL OFERENTE</w:t>
            </w:r>
          </w:p>
        </w:tc>
      </w:tr>
      <w:tr w:rsidR="009A79A9" w:rsidRPr="00363D85" w14:paraId="06427140" w14:textId="77777777" w:rsidTr="002B08DE">
        <w:trPr>
          <w:trHeight w:val="113"/>
          <w:tblHeader/>
        </w:trPr>
        <w:tc>
          <w:tcPr>
            <w:tcW w:w="496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00DAAE6A" w14:textId="77777777" w:rsidR="009A79A9" w:rsidRPr="001A405A" w:rsidRDefault="009A79A9" w:rsidP="002B08DE">
            <w:pPr>
              <w:spacing w:after="0"/>
              <w:jc w:val="center"/>
              <w:rPr>
                <w:rFonts w:ascii="Tahoma" w:hAnsi="Tahoma" w:cs="Tahoma"/>
                <w:b/>
                <w:color w:val="FFFFFF" w:themeColor="background1"/>
                <w:sz w:val="18"/>
                <w:szCs w:val="18"/>
                <w:lang w:eastAsia="es-BO"/>
              </w:rPr>
            </w:pPr>
            <w:r w:rsidRPr="001A405A">
              <w:rPr>
                <w:rFonts w:ascii="Tahoma" w:hAnsi="Tahoma" w:cs="Tahoma"/>
                <w:b/>
                <w:color w:val="FFFFFF" w:themeColor="background1"/>
              </w:rPr>
              <w:t>PROVISIONAMIENTO DE EQUIPOS, INSTRUMENTOS E INDUMENTARIA DE TRABAJO</w:t>
            </w:r>
          </w:p>
        </w:tc>
        <w:tc>
          <w:tcPr>
            <w:tcW w:w="1843"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061D2CD" w14:textId="77777777" w:rsidR="009A79A9" w:rsidRPr="00363D85" w:rsidRDefault="009A79A9"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val="en-GB" w:eastAsia="es-BO"/>
              </w:rPr>
              <w:t>CONDICIÓN</w:t>
            </w:r>
          </w:p>
        </w:tc>
        <w:tc>
          <w:tcPr>
            <w:tcW w:w="2977"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3E0E874" w14:textId="77777777" w:rsidR="009A79A9" w:rsidRPr="00363D85" w:rsidRDefault="009A79A9" w:rsidP="002B08DE">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(Llenado Obligatorio)</w:t>
            </w:r>
            <w:r w:rsidRPr="00363D85">
              <w:rPr>
                <w:rFonts w:ascii="Tahoma" w:hAnsi="Tahoma" w:cs="Tahoma"/>
                <w:color w:val="FFFFFF" w:themeColor="background1"/>
                <w:sz w:val="18"/>
                <w:szCs w:val="18"/>
                <w:lang w:val="en-GB" w:eastAsia="es-BO"/>
              </w:rPr>
              <w:t> </w:t>
            </w:r>
          </w:p>
        </w:tc>
      </w:tr>
      <w:tr w:rsidR="009A79A9" w:rsidRPr="00363D85" w14:paraId="79C623D2" w14:textId="77777777" w:rsidTr="002B08DE">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DFF6630" w14:textId="77777777" w:rsidR="009A79A9" w:rsidRPr="00363D85" w:rsidRDefault="009A79A9" w:rsidP="002B08DE">
            <w:pPr>
              <w:spacing w:after="0"/>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8"/>
                <w:szCs w:val="18"/>
                <w:lang w:eastAsia="es-BO"/>
              </w:rPr>
              <w:t>No</w:t>
            </w:r>
          </w:p>
        </w:tc>
        <w:tc>
          <w:tcPr>
            <w:tcW w:w="4536"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A001349" w14:textId="77777777" w:rsidR="009A79A9" w:rsidRPr="00363D85" w:rsidRDefault="009A79A9" w:rsidP="002B08DE">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DESCRIPCIÓN</w:t>
            </w:r>
          </w:p>
        </w:tc>
        <w:tc>
          <w:tcPr>
            <w:tcW w:w="992"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FF094D0" w14:textId="77777777" w:rsidR="009A79A9" w:rsidRPr="00363D85" w:rsidRDefault="009A79A9"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B89B95F" w14:textId="77777777" w:rsidR="009A79A9" w:rsidRPr="00363D85" w:rsidRDefault="009A79A9"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D9921C4" w14:textId="77777777" w:rsidR="009A79A9" w:rsidRPr="00363D85" w:rsidRDefault="009A79A9"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6B13525" w14:textId="77777777" w:rsidR="009A79A9" w:rsidRPr="00363D85" w:rsidRDefault="009A79A9"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7509738" w14:textId="77777777" w:rsidR="009A79A9" w:rsidRPr="00363D85" w:rsidRDefault="009A79A9" w:rsidP="002B08DE">
            <w:pPr>
              <w:spacing w:after="0"/>
              <w:jc w:val="center"/>
              <w:rPr>
                <w:rFonts w:ascii="Tahoma" w:hAnsi="Tahoma" w:cs="Tahoma"/>
                <w:b/>
                <w:bCs/>
                <w:color w:val="FFFFFF" w:themeColor="background1"/>
                <w:sz w:val="10"/>
                <w:szCs w:val="10"/>
                <w:lang w:eastAsia="es-BO"/>
              </w:rPr>
            </w:pPr>
            <w:r w:rsidRPr="00363D85">
              <w:rPr>
                <w:rFonts w:ascii="Tahoma" w:hAnsi="Tahoma" w:cs="Tahoma"/>
                <w:b/>
                <w:bCs/>
                <w:color w:val="FFFFFF" w:themeColor="background1"/>
                <w:sz w:val="10"/>
                <w:szCs w:val="10"/>
                <w:lang w:val="en-GB" w:eastAsia="es-BO"/>
              </w:rPr>
              <w:t>DOCUMENTO, PÁGINA, REFERENCIA</w:t>
            </w:r>
          </w:p>
        </w:tc>
      </w:tr>
      <w:tr w:rsidR="009A79A9" w:rsidRPr="009C2DE5" w14:paraId="1EBEBA47" w14:textId="77777777" w:rsidTr="002B08DE">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vAlign w:val="center"/>
          </w:tcPr>
          <w:p w14:paraId="41591F62" w14:textId="77777777" w:rsidR="009A79A9" w:rsidRPr="009C2DE5" w:rsidRDefault="009A79A9" w:rsidP="002B08DE">
            <w:pPr>
              <w:spacing w:after="0"/>
              <w:jc w:val="center"/>
              <w:rPr>
                <w:rFonts w:ascii="Tahoma" w:hAnsi="Tahoma" w:cs="Tahoma"/>
                <w:b/>
                <w:bCs/>
                <w:color w:val="004990"/>
                <w:sz w:val="18"/>
                <w:szCs w:val="18"/>
                <w:lang w:eastAsia="es-BO"/>
              </w:rPr>
            </w:pPr>
          </w:p>
        </w:tc>
        <w:tc>
          <w:tcPr>
            <w:tcW w:w="4536"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315C241" w14:textId="77777777" w:rsidR="009A79A9" w:rsidRPr="009C2DE5" w:rsidRDefault="009A79A9" w:rsidP="002B08DE">
            <w:pPr>
              <w:spacing w:after="0"/>
              <w:jc w:val="center"/>
              <w:rPr>
                <w:rFonts w:ascii="Tahoma" w:hAnsi="Tahoma" w:cs="Tahoma"/>
                <w:b/>
                <w:bCs/>
                <w:color w:val="004990"/>
                <w:sz w:val="18"/>
                <w:szCs w:val="18"/>
                <w:lang w:eastAsia="es-BO"/>
              </w:rPr>
            </w:pPr>
          </w:p>
        </w:tc>
        <w:tc>
          <w:tcPr>
            <w:tcW w:w="992"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44C9EE50" w14:textId="77777777" w:rsidR="009A79A9" w:rsidRPr="00363D85" w:rsidRDefault="009A79A9" w:rsidP="002B08DE">
            <w:pPr>
              <w:spacing w:after="0"/>
              <w:jc w:val="center"/>
              <w:rPr>
                <w:rFonts w:ascii="Tahoma" w:hAnsi="Tahoma" w:cs="Tahoma"/>
                <w:b/>
                <w:bCs/>
                <w:color w:val="004990"/>
                <w:sz w:val="10"/>
                <w:szCs w:val="10"/>
                <w:lang w:eastAsia="es-BO"/>
              </w:rPr>
            </w:pPr>
          </w:p>
        </w:tc>
        <w:tc>
          <w:tcPr>
            <w:tcW w:w="851"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auto"/>
            <w:vAlign w:val="center"/>
          </w:tcPr>
          <w:p w14:paraId="11C83D78" w14:textId="77777777" w:rsidR="009A79A9" w:rsidRPr="00363D85" w:rsidRDefault="009A79A9" w:rsidP="002B08DE">
            <w:pPr>
              <w:spacing w:after="0"/>
              <w:jc w:val="center"/>
              <w:rPr>
                <w:rFonts w:ascii="Tahoma" w:hAnsi="Tahoma" w:cs="Tahoma"/>
                <w:b/>
                <w:bCs/>
                <w:color w:val="004990"/>
                <w:sz w:val="10"/>
                <w:szCs w:val="10"/>
                <w:lang w:eastAsia="es-BO"/>
              </w:rPr>
            </w:pP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9EAE63B" w14:textId="77777777" w:rsidR="009A79A9" w:rsidRPr="00363D85" w:rsidRDefault="009A79A9" w:rsidP="002B08DE">
            <w:pPr>
              <w:spacing w:after="0"/>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38F43C4" w14:textId="77777777" w:rsidR="009A79A9" w:rsidRPr="00363D85" w:rsidRDefault="009A79A9" w:rsidP="002B08DE">
            <w:pPr>
              <w:spacing w:after="0"/>
              <w:jc w:val="center"/>
              <w:rPr>
                <w:rFonts w:ascii="Tahoma" w:hAnsi="Tahoma" w:cs="Tahoma"/>
                <w:b/>
                <w:color w:val="FFFFFF" w:themeColor="background1"/>
                <w:sz w:val="10"/>
                <w:szCs w:val="10"/>
                <w:lang w:eastAsia="es-BO"/>
              </w:rPr>
            </w:pPr>
            <w:r w:rsidRPr="00363D85">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3A27AA58" w14:textId="77777777" w:rsidR="009A79A9" w:rsidRPr="009C2DE5" w:rsidRDefault="009A79A9" w:rsidP="002B08DE">
            <w:pPr>
              <w:spacing w:after="0"/>
              <w:jc w:val="center"/>
              <w:rPr>
                <w:rFonts w:ascii="Tahoma" w:hAnsi="Tahoma" w:cs="Tahoma"/>
                <w:b/>
                <w:bCs/>
                <w:color w:val="004990"/>
                <w:sz w:val="18"/>
                <w:szCs w:val="18"/>
                <w:lang w:eastAsia="es-BO"/>
              </w:rPr>
            </w:pPr>
          </w:p>
        </w:tc>
      </w:tr>
      <w:tr w:rsidR="00A93EC7" w:rsidRPr="009C2DE5" w14:paraId="02E11B58"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3CE7427A" w14:textId="418B4C7E" w:rsidR="00A93EC7" w:rsidRDefault="00A93EC7" w:rsidP="002B08DE">
            <w:pPr>
              <w:spacing w:after="0"/>
              <w:jc w:val="center"/>
              <w:rPr>
                <w:color w:val="004990"/>
              </w:rPr>
            </w:pPr>
            <w:r>
              <w:rPr>
                <w:color w:val="004990"/>
              </w:rPr>
              <w:t>1</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EEE1DA9" w14:textId="3DE5CB44" w:rsidR="00A93EC7" w:rsidRDefault="00592CB6" w:rsidP="00375650">
            <w:pPr>
              <w:spacing w:after="0"/>
              <w:jc w:val="both"/>
              <w:rPr>
                <w:rFonts w:ascii="Tahoma" w:hAnsi="Tahoma" w:cs="Tahoma"/>
                <w:color w:val="004990"/>
                <w:sz w:val="18"/>
                <w:szCs w:val="16"/>
              </w:rPr>
            </w:pPr>
            <w:r>
              <w:rPr>
                <w:rFonts w:ascii="Tahoma" w:hAnsi="Tahoma" w:cs="Tahoma"/>
                <w:color w:val="004990"/>
                <w:sz w:val="18"/>
                <w:szCs w:val="16"/>
              </w:rPr>
              <w:t>El proponente debe prov</w:t>
            </w:r>
            <w:r w:rsidR="005E4F7C">
              <w:rPr>
                <w:rFonts w:ascii="Tahoma" w:hAnsi="Tahoma" w:cs="Tahoma"/>
                <w:color w:val="004990"/>
                <w:sz w:val="18"/>
                <w:szCs w:val="16"/>
              </w:rPr>
              <w:t>ee</w:t>
            </w:r>
            <w:r>
              <w:rPr>
                <w:rFonts w:ascii="Tahoma" w:hAnsi="Tahoma" w:cs="Tahoma"/>
                <w:color w:val="004990"/>
                <w:sz w:val="18"/>
                <w:szCs w:val="16"/>
              </w:rPr>
              <w:t>r periódicamente</w:t>
            </w:r>
            <w:r w:rsidR="00A93EC7">
              <w:rPr>
                <w:rFonts w:ascii="Tahoma" w:hAnsi="Tahoma" w:cs="Tahoma"/>
                <w:color w:val="004990"/>
                <w:sz w:val="18"/>
                <w:szCs w:val="16"/>
              </w:rPr>
              <w:t xml:space="preserve"> material de</w:t>
            </w:r>
            <w:r w:rsidR="004413FF">
              <w:rPr>
                <w:rFonts w:ascii="Tahoma" w:hAnsi="Tahoma" w:cs="Tahoma"/>
                <w:color w:val="004990"/>
                <w:sz w:val="18"/>
                <w:szCs w:val="16"/>
              </w:rPr>
              <w:t xml:space="preserve">, </w:t>
            </w:r>
            <w:r w:rsidR="00A93EC7">
              <w:rPr>
                <w:rFonts w:ascii="Tahoma" w:hAnsi="Tahoma" w:cs="Tahoma"/>
                <w:color w:val="004990"/>
                <w:sz w:val="18"/>
                <w:szCs w:val="16"/>
              </w:rPr>
              <w:t xml:space="preserve">limpieza, </w:t>
            </w:r>
            <w:r w:rsidR="004413FF">
              <w:rPr>
                <w:rFonts w:ascii="Tahoma" w:hAnsi="Tahoma" w:cs="Tahoma"/>
                <w:color w:val="004990"/>
                <w:sz w:val="18"/>
                <w:szCs w:val="16"/>
              </w:rPr>
              <w:t xml:space="preserve">aseo y </w:t>
            </w:r>
            <w:r w:rsidR="00A93EC7">
              <w:rPr>
                <w:rFonts w:ascii="Tahoma" w:hAnsi="Tahoma" w:cs="Tahoma"/>
                <w:color w:val="004990"/>
                <w:sz w:val="18"/>
                <w:szCs w:val="16"/>
              </w:rPr>
              <w:t xml:space="preserve">desinfección </w:t>
            </w:r>
            <w:r>
              <w:rPr>
                <w:rFonts w:ascii="Tahoma" w:hAnsi="Tahoma" w:cs="Tahoma"/>
                <w:color w:val="004990"/>
                <w:sz w:val="18"/>
                <w:szCs w:val="16"/>
              </w:rPr>
              <w:t>(detergentes, ceras, soluciones, lavandina, ambientadores,</w:t>
            </w:r>
            <w:r w:rsidR="00280631">
              <w:rPr>
                <w:rFonts w:ascii="Tahoma" w:hAnsi="Tahoma" w:cs="Tahoma"/>
                <w:color w:val="004990"/>
                <w:sz w:val="18"/>
                <w:szCs w:val="16"/>
              </w:rPr>
              <w:t xml:space="preserve"> </w:t>
            </w:r>
            <w:r>
              <w:rPr>
                <w:rFonts w:ascii="Tahoma" w:hAnsi="Tahoma" w:cs="Tahoma"/>
                <w:color w:val="004990"/>
                <w:sz w:val="18"/>
                <w:szCs w:val="16"/>
              </w:rPr>
              <w:t xml:space="preserve">otros) </w:t>
            </w:r>
            <w:r w:rsidR="00A93EC7">
              <w:rPr>
                <w:rFonts w:ascii="Tahoma" w:hAnsi="Tahoma" w:cs="Tahoma"/>
                <w:color w:val="004990"/>
                <w:sz w:val="18"/>
                <w:szCs w:val="16"/>
              </w:rPr>
              <w:t xml:space="preserve">para </w:t>
            </w:r>
            <w:r>
              <w:rPr>
                <w:rFonts w:ascii="Tahoma" w:hAnsi="Tahoma" w:cs="Tahoma"/>
                <w:color w:val="004990"/>
                <w:sz w:val="18"/>
                <w:szCs w:val="16"/>
              </w:rPr>
              <w:t xml:space="preserve">el </w:t>
            </w:r>
            <w:r w:rsidR="00A93EC7">
              <w:rPr>
                <w:rFonts w:ascii="Tahoma" w:hAnsi="Tahoma" w:cs="Tahoma"/>
                <w:color w:val="004990"/>
                <w:sz w:val="18"/>
                <w:szCs w:val="16"/>
              </w:rPr>
              <w:t xml:space="preserve">trabajo de </w:t>
            </w:r>
            <w:r>
              <w:rPr>
                <w:rFonts w:ascii="Tahoma" w:hAnsi="Tahoma" w:cs="Tahoma"/>
                <w:color w:val="004990"/>
                <w:sz w:val="18"/>
                <w:szCs w:val="16"/>
              </w:rPr>
              <w:t>sus técnicos.</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FF49FFA" w14:textId="2E1F06EB" w:rsidR="00A93EC7" w:rsidRPr="009C2DE5" w:rsidRDefault="00A93EC7"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6AA33E1" w14:textId="6BEB61CD" w:rsidR="00A93EC7" w:rsidRPr="009C2DE5" w:rsidRDefault="00A93EC7" w:rsidP="002B08DE">
            <w:pPr>
              <w:spacing w:after="0"/>
              <w:jc w:val="center"/>
              <w:rPr>
                <w:rFonts w:ascii="Tahoma" w:hAnsi="Tahoma" w:cs="Tahoma"/>
                <w:color w:val="004990"/>
                <w:sz w:val="18"/>
                <w:szCs w:val="18"/>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A951476" w14:textId="77777777" w:rsidR="00A93EC7" w:rsidRPr="009C2DE5" w:rsidRDefault="00A93EC7"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43E9E8E" w14:textId="77777777" w:rsidR="00A93EC7" w:rsidRPr="00F02477" w:rsidRDefault="00A93EC7"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1555D17" w14:textId="77777777" w:rsidR="00A93EC7" w:rsidRPr="009C2DE5" w:rsidRDefault="00A93EC7" w:rsidP="002B08DE">
            <w:pPr>
              <w:spacing w:after="0"/>
              <w:jc w:val="center"/>
              <w:rPr>
                <w:rFonts w:ascii="Tahoma" w:hAnsi="Tahoma" w:cs="Tahoma"/>
                <w:b/>
                <w:bCs/>
                <w:color w:val="004990"/>
                <w:sz w:val="18"/>
                <w:szCs w:val="18"/>
                <w:lang w:eastAsia="es-BO"/>
              </w:rPr>
            </w:pPr>
          </w:p>
        </w:tc>
      </w:tr>
      <w:tr w:rsidR="00A93EC7" w:rsidRPr="009C2DE5" w14:paraId="34412092"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10E2A63C" w14:textId="666FFA57" w:rsidR="00A93EC7" w:rsidRDefault="00A93EC7" w:rsidP="002B08DE">
            <w:pPr>
              <w:spacing w:after="0"/>
              <w:jc w:val="center"/>
              <w:rPr>
                <w:color w:val="004990"/>
              </w:rPr>
            </w:pPr>
            <w:r>
              <w:rPr>
                <w:color w:val="004990"/>
              </w:rPr>
              <w:t>2</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6210062B" w14:textId="36BEFB58" w:rsidR="00A93EC7" w:rsidRDefault="00592CB6" w:rsidP="002C3824">
            <w:pPr>
              <w:spacing w:after="0"/>
              <w:jc w:val="both"/>
              <w:rPr>
                <w:rFonts w:ascii="Tahoma" w:hAnsi="Tahoma" w:cs="Tahoma"/>
                <w:color w:val="004990"/>
                <w:sz w:val="18"/>
                <w:szCs w:val="16"/>
              </w:rPr>
            </w:pPr>
            <w:r>
              <w:rPr>
                <w:rFonts w:ascii="Tahoma" w:hAnsi="Tahoma" w:cs="Tahoma"/>
                <w:color w:val="004990"/>
                <w:sz w:val="18"/>
                <w:szCs w:val="16"/>
              </w:rPr>
              <w:t xml:space="preserve">El proponente debe </w:t>
            </w:r>
            <w:r w:rsidR="00787B26">
              <w:rPr>
                <w:rFonts w:ascii="Tahoma" w:hAnsi="Tahoma" w:cs="Tahoma"/>
                <w:color w:val="004990"/>
                <w:sz w:val="18"/>
                <w:szCs w:val="16"/>
              </w:rPr>
              <w:t>prov</w:t>
            </w:r>
            <w:r w:rsidR="004413FF">
              <w:rPr>
                <w:rFonts w:ascii="Tahoma" w:hAnsi="Tahoma" w:cs="Tahoma"/>
                <w:color w:val="004990"/>
                <w:sz w:val="18"/>
                <w:szCs w:val="16"/>
              </w:rPr>
              <w:t>ee</w:t>
            </w:r>
            <w:r w:rsidR="00787B26">
              <w:rPr>
                <w:rFonts w:ascii="Tahoma" w:hAnsi="Tahoma" w:cs="Tahoma"/>
                <w:color w:val="004990"/>
                <w:sz w:val="18"/>
                <w:szCs w:val="16"/>
              </w:rPr>
              <w:t xml:space="preserve">r periódicamente </w:t>
            </w:r>
            <w:r w:rsidR="004413FF">
              <w:rPr>
                <w:rFonts w:ascii="Tahoma" w:hAnsi="Tahoma" w:cs="Tahoma"/>
                <w:color w:val="004990"/>
                <w:sz w:val="18"/>
                <w:szCs w:val="16"/>
              </w:rPr>
              <w:t>el</w:t>
            </w:r>
            <w:r w:rsidR="00787B26">
              <w:rPr>
                <w:rFonts w:ascii="Tahoma" w:hAnsi="Tahoma" w:cs="Tahoma"/>
                <w:color w:val="004990"/>
                <w:sz w:val="18"/>
                <w:szCs w:val="16"/>
              </w:rPr>
              <w:t xml:space="preserve"> material de limpieza </w:t>
            </w:r>
            <w:r w:rsidR="004413FF">
              <w:rPr>
                <w:rFonts w:ascii="Tahoma" w:hAnsi="Tahoma" w:cs="Tahoma"/>
                <w:color w:val="004990"/>
                <w:sz w:val="18"/>
                <w:szCs w:val="16"/>
              </w:rPr>
              <w:t xml:space="preserve">para </w:t>
            </w:r>
            <w:r w:rsidR="00787B26">
              <w:rPr>
                <w:rFonts w:ascii="Tahoma" w:hAnsi="Tahoma" w:cs="Tahoma"/>
                <w:color w:val="004990"/>
                <w:sz w:val="18"/>
                <w:szCs w:val="16"/>
              </w:rPr>
              <w:t>el</w:t>
            </w:r>
            <w:r w:rsidR="002C3824">
              <w:rPr>
                <w:rFonts w:ascii="Tahoma" w:hAnsi="Tahoma" w:cs="Tahoma"/>
                <w:color w:val="004990"/>
                <w:sz w:val="18"/>
                <w:szCs w:val="16"/>
              </w:rPr>
              <w:t xml:space="preserve"> uso del</w:t>
            </w:r>
            <w:r w:rsidR="00A93EC7">
              <w:rPr>
                <w:rFonts w:ascii="Tahoma" w:hAnsi="Tahoma" w:cs="Tahoma"/>
                <w:color w:val="004990"/>
                <w:sz w:val="18"/>
                <w:szCs w:val="16"/>
              </w:rPr>
              <w:t xml:space="preserve"> personal de ENTEL </w:t>
            </w:r>
            <w:r w:rsidR="002C3824">
              <w:rPr>
                <w:rFonts w:ascii="Tahoma" w:hAnsi="Tahoma" w:cs="Tahoma"/>
                <w:color w:val="004990"/>
                <w:sz w:val="18"/>
                <w:szCs w:val="16"/>
              </w:rPr>
              <w:t xml:space="preserve">y Multicentro </w:t>
            </w:r>
            <w:r w:rsidR="00A93EC7">
              <w:rPr>
                <w:rFonts w:ascii="Tahoma" w:hAnsi="Tahoma" w:cs="Tahoma"/>
                <w:color w:val="004990"/>
                <w:sz w:val="18"/>
                <w:szCs w:val="16"/>
              </w:rPr>
              <w:t>(jabón l</w:t>
            </w:r>
            <w:r w:rsidR="002C3824">
              <w:rPr>
                <w:rFonts w:ascii="Tahoma" w:hAnsi="Tahoma" w:cs="Tahoma"/>
                <w:color w:val="004990"/>
                <w:sz w:val="18"/>
                <w:szCs w:val="16"/>
              </w:rPr>
              <w:t>íquido, papel higiénico</w:t>
            </w:r>
            <w:r w:rsidR="00A93EC7">
              <w:rPr>
                <w:rFonts w:ascii="Tahoma" w:hAnsi="Tahoma" w:cs="Tahoma"/>
                <w:color w:val="004990"/>
                <w:sz w:val="18"/>
                <w:szCs w:val="16"/>
              </w:rPr>
              <w:t>, otros)</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BC97D36" w14:textId="77593F82" w:rsidR="00A93EC7" w:rsidRPr="009C2DE5" w:rsidRDefault="00A93EC7"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BD52F13" w14:textId="4013EAA9" w:rsidR="00A93EC7" w:rsidRPr="009C2DE5" w:rsidRDefault="00A93EC7" w:rsidP="002B08DE">
            <w:pPr>
              <w:spacing w:after="0"/>
              <w:jc w:val="center"/>
              <w:rPr>
                <w:rFonts w:ascii="Tahoma" w:hAnsi="Tahoma" w:cs="Tahoma"/>
                <w:color w:val="004990"/>
                <w:sz w:val="18"/>
                <w:szCs w:val="18"/>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C7BB70E" w14:textId="77777777" w:rsidR="00A93EC7" w:rsidRPr="009C2DE5" w:rsidRDefault="00A93EC7"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112A750C" w14:textId="77777777" w:rsidR="00A93EC7" w:rsidRPr="00F02477" w:rsidRDefault="00A93EC7"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24D9027C" w14:textId="77777777" w:rsidR="00A93EC7" w:rsidRPr="009C2DE5" w:rsidRDefault="00A93EC7" w:rsidP="002B08DE">
            <w:pPr>
              <w:spacing w:after="0"/>
              <w:jc w:val="center"/>
              <w:rPr>
                <w:rFonts w:ascii="Tahoma" w:hAnsi="Tahoma" w:cs="Tahoma"/>
                <w:b/>
                <w:bCs/>
                <w:color w:val="004990"/>
                <w:sz w:val="18"/>
                <w:szCs w:val="18"/>
                <w:lang w:eastAsia="es-BO"/>
              </w:rPr>
            </w:pPr>
          </w:p>
        </w:tc>
      </w:tr>
      <w:tr w:rsidR="0017113A" w:rsidRPr="009C2DE5" w14:paraId="1FEDE24C" w14:textId="77777777" w:rsidTr="002B08DE">
        <w:trPr>
          <w:trHeight w:val="315"/>
        </w:trPr>
        <w:tc>
          <w:tcPr>
            <w:tcW w:w="426" w:type="dxa"/>
            <w:tcBorders>
              <w:top w:val="single" w:sz="4" w:space="0" w:color="0070C0"/>
              <w:left w:val="single" w:sz="4" w:space="0" w:color="0070C0"/>
              <w:bottom w:val="single" w:sz="4" w:space="0" w:color="0070C0"/>
              <w:right w:val="single" w:sz="4" w:space="0" w:color="0070C0"/>
            </w:tcBorders>
            <w:vAlign w:val="center"/>
          </w:tcPr>
          <w:p w14:paraId="51376C8E" w14:textId="0E66C1E5" w:rsidR="0017113A" w:rsidRDefault="00CC66C0" w:rsidP="002B08DE">
            <w:pPr>
              <w:spacing w:after="0"/>
              <w:jc w:val="center"/>
              <w:rPr>
                <w:color w:val="004990"/>
              </w:rPr>
            </w:pPr>
            <w:r>
              <w:rPr>
                <w:color w:val="004990"/>
              </w:rPr>
              <w:t>3</w:t>
            </w:r>
          </w:p>
        </w:tc>
        <w:tc>
          <w:tcPr>
            <w:tcW w:w="4536"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64C739B" w14:textId="28B8CAD5" w:rsidR="0017113A" w:rsidRDefault="0017113A" w:rsidP="004413FF">
            <w:pPr>
              <w:spacing w:after="0"/>
              <w:jc w:val="both"/>
              <w:rPr>
                <w:rFonts w:ascii="Tahoma" w:hAnsi="Tahoma" w:cs="Tahoma"/>
                <w:color w:val="004990"/>
                <w:sz w:val="18"/>
                <w:szCs w:val="16"/>
              </w:rPr>
            </w:pPr>
            <w:r>
              <w:rPr>
                <w:rFonts w:ascii="Tahoma" w:hAnsi="Tahoma" w:cs="Tahoma"/>
                <w:color w:val="004990"/>
                <w:sz w:val="18"/>
                <w:szCs w:val="16"/>
              </w:rPr>
              <w:t xml:space="preserve">El proponente debe proveer trimestralmente desinfectante para personal de </w:t>
            </w:r>
            <w:r w:rsidR="00DD428C">
              <w:rPr>
                <w:rFonts w:ascii="Tahoma" w:hAnsi="Tahoma" w:cs="Tahoma"/>
                <w:color w:val="004990"/>
                <w:sz w:val="18"/>
                <w:szCs w:val="16"/>
              </w:rPr>
              <w:t>ENTEL</w:t>
            </w:r>
            <w:r w:rsidR="002C3824">
              <w:rPr>
                <w:rFonts w:ascii="Tahoma" w:hAnsi="Tahoma" w:cs="Tahoma"/>
                <w:color w:val="004990"/>
                <w:sz w:val="18"/>
                <w:szCs w:val="16"/>
              </w:rPr>
              <w:t xml:space="preserve"> y Multicentro</w:t>
            </w:r>
            <w:r w:rsidR="00DD428C">
              <w:rPr>
                <w:rFonts w:ascii="Tahoma" w:hAnsi="Tahoma" w:cs="Tahoma"/>
                <w:color w:val="004990"/>
                <w:sz w:val="18"/>
                <w:szCs w:val="16"/>
              </w:rPr>
              <w:t>.</w:t>
            </w: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4DFBD574" w14:textId="380601A8" w:rsidR="0017113A" w:rsidRPr="009C2DE5" w:rsidRDefault="00CC66C0" w:rsidP="002B08DE">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51389C4E" w14:textId="77777777" w:rsidR="0017113A" w:rsidRPr="009C2DE5" w:rsidRDefault="0017113A" w:rsidP="002B08DE">
            <w:pPr>
              <w:spacing w:after="0"/>
              <w:jc w:val="center"/>
              <w:rPr>
                <w:rFonts w:ascii="Tahoma" w:hAnsi="Tahoma" w:cs="Tahoma"/>
                <w:color w:val="004990"/>
                <w:sz w:val="18"/>
                <w:szCs w:val="18"/>
              </w:rPr>
            </w:pPr>
          </w:p>
        </w:tc>
        <w:tc>
          <w:tcPr>
            <w:tcW w:w="992"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3D13C06" w14:textId="77777777" w:rsidR="0017113A" w:rsidRPr="009C2DE5" w:rsidRDefault="0017113A" w:rsidP="002B08DE">
            <w:pPr>
              <w:spacing w:after="0"/>
              <w:jc w:val="center"/>
              <w:rPr>
                <w:rFonts w:ascii="Tahoma" w:hAnsi="Tahoma" w:cs="Tahoma"/>
                <w:b/>
                <w:bCs/>
                <w:color w:val="004990"/>
                <w:sz w:val="18"/>
                <w:szCs w:val="18"/>
                <w:lang w:eastAsia="es-BO"/>
              </w:rPr>
            </w:pPr>
          </w:p>
        </w:tc>
        <w:tc>
          <w:tcPr>
            <w:tcW w:w="851" w:type="dxa"/>
            <w:tcBorders>
              <w:top w:val="single" w:sz="4" w:space="0" w:color="0070C0"/>
              <w:left w:val="single" w:sz="4" w:space="0" w:color="0070C0"/>
              <w:bottom w:val="single" w:sz="4" w:space="0" w:color="0070C0"/>
              <w:right w:val="single" w:sz="4" w:space="0" w:color="0070C0"/>
            </w:tcBorders>
            <w:shd w:val="clear" w:color="auto" w:fill="auto"/>
            <w:vAlign w:val="center"/>
          </w:tcPr>
          <w:p w14:paraId="0CF863EF" w14:textId="77777777" w:rsidR="0017113A" w:rsidRPr="00F02477" w:rsidRDefault="0017113A" w:rsidP="002B08DE">
            <w:pPr>
              <w:spacing w:after="0"/>
              <w:jc w:val="center"/>
              <w:rPr>
                <w:rFonts w:ascii="Tahoma" w:hAnsi="Tahoma" w:cs="Tahoma"/>
                <w:color w:val="004990"/>
                <w:sz w:val="18"/>
                <w:szCs w:val="18"/>
                <w:lang w:val="es-BO" w:eastAsia="es-BO"/>
              </w:rPr>
            </w:pPr>
          </w:p>
        </w:tc>
        <w:tc>
          <w:tcPr>
            <w:tcW w:w="1134" w:type="dxa"/>
            <w:tcBorders>
              <w:top w:val="single" w:sz="4" w:space="0" w:color="0070C0"/>
              <w:left w:val="single" w:sz="4" w:space="0" w:color="0070C0"/>
              <w:bottom w:val="single" w:sz="4" w:space="0" w:color="0070C0"/>
              <w:right w:val="single" w:sz="4" w:space="0" w:color="0070C0"/>
            </w:tcBorders>
            <w:shd w:val="clear" w:color="auto" w:fill="auto"/>
            <w:vAlign w:val="center"/>
          </w:tcPr>
          <w:p w14:paraId="301E92AE" w14:textId="77777777" w:rsidR="0017113A" w:rsidRPr="009C2DE5" w:rsidRDefault="0017113A" w:rsidP="002B08DE">
            <w:pPr>
              <w:spacing w:after="0"/>
              <w:jc w:val="center"/>
              <w:rPr>
                <w:rFonts w:ascii="Tahoma" w:hAnsi="Tahoma" w:cs="Tahoma"/>
                <w:b/>
                <w:bCs/>
                <w:color w:val="004990"/>
                <w:sz w:val="18"/>
                <w:szCs w:val="18"/>
                <w:lang w:eastAsia="es-BO"/>
              </w:rPr>
            </w:pPr>
          </w:p>
        </w:tc>
      </w:tr>
    </w:tbl>
    <w:p w14:paraId="5FA74A5B" w14:textId="77777777" w:rsidR="00CC66C0" w:rsidRDefault="00CC66C0" w:rsidP="007D3287">
      <w:pPr>
        <w:pStyle w:val="TITULOS"/>
        <w:spacing w:before="120" w:after="120" w:line="240" w:lineRule="auto"/>
        <w:ind w:left="426" w:hanging="426"/>
        <w:rPr>
          <w:rFonts w:ascii="Tahoma" w:hAnsi="Tahoma" w:cs="Tahoma"/>
          <w:color w:val="004990"/>
          <w:sz w:val="22"/>
          <w:szCs w:val="22"/>
        </w:rPr>
      </w:pPr>
    </w:p>
    <w:p w14:paraId="57C1C42F" w14:textId="7F440182" w:rsidR="005035AF" w:rsidRDefault="00476798" w:rsidP="007D3287">
      <w:pPr>
        <w:pStyle w:val="TITULOS"/>
        <w:spacing w:before="120" w:after="120" w:line="240" w:lineRule="auto"/>
        <w:ind w:left="426" w:hanging="426"/>
        <w:rPr>
          <w:rFonts w:ascii="Tahoma" w:hAnsi="Tahoma" w:cs="Tahoma"/>
          <w:color w:val="004990"/>
          <w:sz w:val="22"/>
          <w:szCs w:val="22"/>
        </w:rPr>
      </w:pPr>
      <w:r>
        <w:rPr>
          <w:rFonts w:ascii="Tahoma" w:hAnsi="Tahoma" w:cs="Tahoma"/>
          <w:color w:val="004990"/>
          <w:sz w:val="22"/>
          <w:szCs w:val="22"/>
        </w:rPr>
        <w:t>8</w:t>
      </w:r>
      <w:r w:rsidR="00DA3183">
        <w:rPr>
          <w:rFonts w:ascii="Tahoma" w:hAnsi="Tahoma" w:cs="Tahoma"/>
          <w:color w:val="004990"/>
          <w:sz w:val="22"/>
          <w:szCs w:val="22"/>
        </w:rPr>
        <w:t>.</w:t>
      </w:r>
      <w:r w:rsidR="00DA3183">
        <w:rPr>
          <w:rFonts w:ascii="Tahoma" w:hAnsi="Tahoma" w:cs="Tahoma"/>
          <w:color w:val="004990"/>
          <w:sz w:val="22"/>
          <w:szCs w:val="22"/>
        </w:rPr>
        <w:tab/>
      </w:r>
      <w:r w:rsidR="0064402C" w:rsidRPr="009C2DE5">
        <w:rPr>
          <w:rFonts w:ascii="Tahoma" w:hAnsi="Tahoma" w:cs="Tahoma"/>
          <w:color w:val="004990"/>
          <w:sz w:val="22"/>
          <w:szCs w:val="22"/>
        </w:rPr>
        <w:t>SISTEMA DE GESTIÓN Y SUPERVISIÓN</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3E1F5A" w:rsidRPr="00090EA2" w14:paraId="7DF93EB7" w14:textId="77777777" w:rsidTr="0005783F">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463ACF4A" w14:textId="77777777" w:rsidR="003E1F5A" w:rsidRPr="00090EA2" w:rsidRDefault="003E1F5A" w:rsidP="0005783F">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92F1303" w14:textId="77777777" w:rsidR="003E1F5A" w:rsidRPr="00090EA2" w:rsidRDefault="003E1F5A" w:rsidP="0005783F">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3E1F5A" w:rsidRPr="00090EA2" w14:paraId="18726EEC" w14:textId="77777777" w:rsidTr="0005783F">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5DE7F082" w14:textId="3B979B35" w:rsidR="003E1F5A" w:rsidRPr="00090EA2" w:rsidRDefault="003E1F5A" w:rsidP="0005783F">
            <w:pPr>
              <w:spacing w:after="0"/>
              <w:jc w:val="center"/>
              <w:rPr>
                <w:rFonts w:ascii="Tahoma" w:hAnsi="Tahoma" w:cs="Tahoma"/>
                <w:color w:val="FFFFFF" w:themeColor="background1"/>
                <w:sz w:val="18"/>
                <w:szCs w:val="18"/>
                <w:lang w:eastAsia="es-BO"/>
              </w:rPr>
            </w:pPr>
            <w:r w:rsidRPr="00363D85">
              <w:rPr>
                <w:rFonts w:ascii="Tahoma" w:hAnsi="Tahoma" w:cs="Tahoma"/>
                <w:b/>
                <w:bCs/>
                <w:color w:val="FFFFFF" w:themeColor="background1"/>
                <w:sz w:val="18"/>
                <w:szCs w:val="18"/>
                <w:lang w:eastAsia="es-BO"/>
              </w:rPr>
              <w:t>SISTEMA DE GESTIÓN Y SUPERVISIÓN</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6029926" w14:textId="77777777" w:rsidR="003E1F5A" w:rsidRPr="00090EA2" w:rsidRDefault="003E1F5A" w:rsidP="0005783F">
            <w:pPr>
              <w:spacing w:after="0"/>
              <w:jc w:val="center"/>
              <w:rPr>
                <w:rFonts w:ascii="Tahoma" w:hAnsi="Tahoma" w:cs="Tahoma"/>
                <w:b/>
                <w:bCs/>
                <w:color w:val="FFFFFF" w:themeColor="background1"/>
                <w:sz w:val="18"/>
                <w:szCs w:val="18"/>
                <w:lang w:eastAsia="es-BO"/>
              </w:rPr>
            </w:pPr>
            <w:r w:rsidRPr="00DA3183">
              <w:rPr>
                <w:rFonts w:ascii="Tahoma" w:hAnsi="Tahoma" w:cs="Tahoma"/>
                <w:b/>
                <w:bCs/>
                <w:color w:val="FFFFFF" w:themeColor="background1"/>
                <w:sz w:val="18"/>
                <w:szCs w:val="18"/>
                <w:lang w:val="es-BO"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CBA0C30" w14:textId="77777777" w:rsidR="003E1F5A" w:rsidRPr="00090EA2" w:rsidRDefault="003E1F5A" w:rsidP="0005783F">
            <w:pPr>
              <w:spacing w:after="0"/>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DA3183">
              <w:rPr>
                <w:rFonts w:ascii="Tahoma" w:hAnsi="Tahoma" w:cs="Tahoma"/>
                <w:color w:val="FFFFFF" w:themeColor="background1"/>
                <w:sz w:val="18"/>
                <w:szCs w:val="18"/>
                <w:lang w:val="es-BO" w:eastAsia="es-BO"/>
              </w:rPr>
              <w:t> </w:t>
            </w:r>
          </w:p>
        </w:tc>
      </w:tr>
      <w:tr w:rsidR="003E1F5A" w:rsidRPr="00090EA2" w14:paraId="48197CA8" w14:textId="77777777" w:rsidTr="0005783F">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9161345" w14:textId="77777777" w:rsidR="003E1F5A" w:rsidRPr="00090EA2" w:rsidRDefault="003E1F5A" w:rsidP="0005783F">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EE3F77" w14:textId="77777777" w:rsidR="003E1F5A" w:rsidRPr="00090EA2" w:rsidRDefault="003E1F5A" w:rsidP="0005783F">
            <w:pPr>
              <w:spacing w:after="0"/>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505ACBE" w14:textId="77777777" w:rsidR="003E1F5A" w:rsidRPr="00090EA2" w:rsidRDefault="003E1F5A" w:rsidP="0005783F">
            <w:pPr>
              <w:spacing w:after="0"/>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5C0E02B" w14:textId="77777777" w:rsidR="003E1F5A" w:rsidRPr="00090EA2" w:rsidRDefault="003E1F5A" w:rsidP="0005783F">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364C83D" w14:textId="77777777" w:rsidR="003E1F5A" w:rsidRPr="00090EA2" w:rsidRDefault="003E1F5A" w:rsidP="0005783F">
            <w:pPr>
              <w:spacing w:after="0"/>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C626DF4" w14:textId="77777777" w:rsidR="003E1F5A" w:rsidRPr="00090EA2" w:rsidRDefault="003E1F5A" w:rsidP="0005783F">
            <w:pPr>
              <w:spacing w:after="0"/>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7210068" w14:textId="77777777" w:rsidR="003E1F5A" w:rsidRPr="00090EA2" w:rsidRDefault="003E1F5A" w:rsidP="0005783F">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3E1F5A" w:rsidRPr="009C2DE5" w14:paraId="25B2FD2C" w14:textId="77777777" w:rsidTr="0005783F">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4D02202" w14:textId="77777777" w:rsidR="003E1F5A" w:rsidRPr="00090EA2" w:rsidRDefault="003E1F5A" w:rsidP="0005783F">
            <w:pPr>
              <w:spacing w:after="0"/>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FB56C90" w14:textId="77777777" w:rsidR="003E1F5A" w:rsidRPr="00090EA2" w:rsidRDefault="003E1F5A" w:rsidP="0005783F">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E128EE1" w14:textId="77777777" w:rsidR="003E1F5A" w:rsidRPr="00090EA2" w:rsidRDefault="003E1F5A" w:rsidP="0005783F">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9001AEA" w14:textId="77777777" w:rsidR="003E1F5A" w:rsidRPr="00090EA2" w:rsidRDefault="003E1F5A" w:rsidP="0005783F">
            <w:pPr>
              <w:spacing w:after="0"/>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415604B" w14:textId="77777777" w:rsidR="003E1F5A" w:rsidRPr="00090EA2" w:rsidRDefault="003E1F5A" w:rsidP="0005783F">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31BFC8F" w14:textId="77777777" w:rsidR="003E1F5A" w:rsidRPr="00090EA2" w:rsidRDefault="003E1F5A" w:rsidP="0005783F">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63B4AF39" w14:textId="77777777" w:rsidR="003E1F5A" w:rsidRPr="009C2DE5" w:rsidRDefault="003E1F5A" w:rsidP="0005783F">
            <w:pPr>
              <w:spacing w:after="0"/>
              <w:jc w:val="center"/>
              <w:rPr>
                <w:rFonts w:ascii="Tahoma" w:hAnsi="Tahoma" w:cs="Tahoma"/>
                <w:b/>
                <w:bCs/>
                <w:color w:val="004990"/>
                <w:sz w:val="18"/>
                <w:szCs w:val="18"/>
                <w:lang w:eastAsia="es-BO"/>
              </w:rPr>
            </w:pPr>
          </w:p>
        </w:tc>
      </w:tr>
      <w:tr w:rsidR="00A93EC7" w:rsidRPr="009C2DE5" w14:paraId="4F2645B3" w14:textId="77777777" w:rsidTr="0005783F">
        <w:trPr>
          <w:trHeight w:val="315"/>
        </w:trPr>
        <w:tc>
          <w:tcPr>
            <w:tcW w:w="426" w:type="dxa"/>
            <w:tcBorders>
              <w:top w:val="single" w:sz="4" w:space="0" w:color="FFFFFF" w:themeColor="background1"/>
            </w:tcBorders>
            <w:vAlign w:val="center"/>
          </w:tcPr>
          <w:p w14:paraId="5EA734D5" w14:textId="77777777" w:rsidR="00A93EC7" w:rsidRPr="009C2DE5" w:rsidRDefault="00A93EC7" w:rsidP="0005783F">
            <w:pPr>
              <w:spacing w:after="0"/>
              <w:jc w:val="center"/>
              <w:rPr>
                <w:color w:val="004990"/>
              </w:rPr>
            </w:pPr>
            <w:r w:rsidRPr="009C2DE5">
              <w:rPr>
                <w:color w:val="004990"/>
              </w:rPr>
              <w:t>1</w:t>
            </w:r>
          </w:p>
        </w:tc>
        <w:tc>
          <w:tcPr>
            <w:tcW w:w="5103" w:type="dxa"/>
            <w:tcBorders>
              <w:top w:val="single" w:sz="4" w:space="0" w:color="FFFFFF" w:themeColor="background1"/>
            </w:tcBorders>
            <w:shd w:val="clear" w:color="auto" w:fill="auto"/>
            <w:vAlign w:val="center"/>
          </w:tcPr>
          <w:p w14:paraId="4FA2C3E4" w14:textId="28E53813" w:rsidR="00A93EC7" w:rsidRPr="009C2DE5" w:rsidRDefault="006C6127" w:rsidP="006C6127">
            <w:pPr>
              <w:spacing w:after="0"/>
              <w:jc w:val="both"/>
              <w:rPr>
                <w:rFonts w:ascii="Tahoma" w:hAnsi="Tahoma" w:cs="Tahoma"/>
                <w:color w:val="004990"/>
                <w:sz w:val="18"/>
                <w:szCs w:val="16"/>
              </w:rPr>
            </w:pPr>
            <w:r>
              <w:rPr>
                <w:rFonts w:ascii="Tahoma" w:hAnsi="Tahoma" w:cs="Tahoma"/>
                <w:color w:val="004990"/>
                <w:sz w:val="18"/>
                <w:szCs w:val="16"/>
              </w:rPr>
              <w:t>El proponente debe asistir a r</w:t>
            </w:r>
            <w:r w:rsidR="00A93EC7">
              <w:rPr>
                <w:rFonts w:ascii="Tahoma" w:hAnsi="Tahoma" w:cs="Tahoma"/>
                <w:color w:val="004990"/>
                <w:sz w:val="18"/>
                <w:szCs w:val="16"/>
              </w:rPr>
              <w:t xml:space="preserve">euniones de evaluación y coordinación </w:t>
            </w:r>
            <w:r>
              <w:rPr>
                <w:rFonts w:ascii="Tahoma" w:hAnsi="Tahoma" w:cs="Tahoma"/>
                <w:color w:val="004990"/>
                <w:sz w:val="18"/>
                <w:szCs w:val="16"/>
              </w:rPr>
              <w:t xml:space="preserve">programadas </w:t>
            </w:r>
            <w:r w:rsidR="00A93EC7">
              <w:rPr>
                <w:rFonts w:ascii="Tahoma" w:hAnsi="Tahoma" w:cs="Tahoma"/>
                <w:color w:val="004990"/>
                <w:sz w:val="18"/>
                <w:szCs w:val="16"/>
              </w:rPr>
              <w:t>sobre los servici</w:t>
            </w:r>
            <w:r>
              <w:rPr>
                <w:rFonts w:ascii="Tahoma" w:hAnsi="Tahoma" w:cs="Tahoma"/>
                <w:color w:val="004990"/>
                <w:sz w:val="18"/>
                <w:szCs w:val="16"/>
              </w:rPr>
              <w:t>os de limpieza,</w:t>
            </w:r>
            <w:r w:rsidR="00A93EC7">
              <w:rPr>
                <w:rFonts w:ascii="Tahoma" w:hAnsi="Tahoma" w:cs="Tahoma"/>
                <w:color w:val="004990"/>
                <w:sz w:val="18"/>
                <w:szCs w:val="16"/>
              </w:rPr>
              <w:t xml:space="preserve"> aseo </w:t>
            </w:r>
            <w:r>
              <w:rPr>
                <w:rFonts w:ascii="Tahoma" w:hAnsi="Tahoma" w:cs="Tahoma"/>
                <w:color w:val="004990"/>
                <w:sz w:val="18"/>
                <w:szCs w:val="16"/>
              </w:rPr>
              <w:t xml:space="preserve">y mantenimiento </w:t>
            </w:r>
            <w:r w:rsidR="00A93EC7">
              <w:rPr>
                <w:rFonts w:ascii="Tahoma" w:hAnsi="Tahoma" w:cs="Tahoma"/>
                <w:color w:val="004990"/>
                <w:sz w:val="18"/>
                <w:szCs w:val="16"/>
              </w:rPr>
              <w:t>de forma trimestral o</w:t>
            </w:r>
            <w:r>
              <w:rPr>
                <w:rFonts w:ascii="Tahoma" w:hAnsi="Tahoma" w:cs="Tahoma"/>
                <w:color w:val="004990"/>
                <w:sz w:val="18"/>
                <w:szCs w:val="16"/>
              </w:rPr>
              <w:t xml:space="preserve"> reuniones</w:t>
            </w:r>
            <w:r w:rsidR="00A93EC7">
              <w:rPr>
                <w:rFonts w:ascii="Tahoma" w:hAnsi="Tahoma" w:cs="Tahoma"/>
                <w:color w:val="004990"/>
                <w:sz w:val="18"/>
                <w:szCs w:val="16"/>
              </w:rPr>
              <w:t xml:space="preserve"> extraordinaria</w:t>
            </w:r>
            <w:r>
              <w:rPr>
                <w:rFonts w:ascii="Tahoma" w:hAnsi="Tahoma" w:cs="Tahoma"/>
                <w:color w:val="004990"/>
                <w:sz w:val="18"/>
                <w:szCs w:val="16"/>
              </w:rPr>
              <w:t xml:space="preserve">s convocadas </w:t>
            </w:r>
            <w:r w:rsidR="00A93EC7">
              <w:rPr>
                <w:rFonts w:ascii="Tahoma" w:hAnsi="Tahoma" w:cs="Tahoma"/>
                <w:color w:val="004990"/>
                <w:sz w:val="18"/>
                <w:szCs w:val="16"/>
              </w:rPr>
              <w:t xml:space="preserve">por </w:t>
            </w:r>
            <w:r>
              <w:rPr>
                <w:rFonts w:ascii="Tahoma" w:hAnsi="Tahoma" w:cs="Tahoma"/>
                <w:color w:val="004990"/>
                <w:sz w:val="18"/>
                <w:szCs w:val="16"/>
              </w:rPr>
              <w:t>ENTEL S.A.</w:t>
            </w:r>
          </w:p>
        </w:tc>
        <w:tc>
          <w:tcPr>
            <w:tcW w:w="709" w:type="dxa"/>
            <w:tcBorders>
              <w:top w:val="single" w:sz="4" w:space="0" w:color="FFFFFF" w:themeColor="background1"/>
            </w:tcBorders>
            <w:shd w:val="clear" w:color="auto" w:fill="auto"/>
            <w:vAlign w:val="center"/>
          </w:tcPr>
          <w:p w14:paraId="3241ECFA" w14:textId="651AEBC9" w:rsidR="00A93EC7" w:rsidRPr="009C2DE5" w:rsidRDefault="00A93EC7" w:rsidP="0005783F">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14:paraId="262D02EC" w14:textId="6365F733" w:rsidR="00A93EC7" w:rsidRPr="009C2DE5" w:rsidRDefault="00A93EC7" w:rsidP="0005783F">
            <w:pPr>
              <w:spacing w:after="0"/>
              <w:jc w:val="center"/>
              <w:rPr>
                <w:rFonts w:ascii="Tahoma" w:hAnsi="Tahoma" w:cs="Tahoma"/>
                <w:color w:val="004990"/>
                <w:sz w:val="18"/>
                <w:szCs w:val="18"/>
                <w:lang w:eastAsia="es-BO"/>
              </w:rPr>
            </w:pPr>
          </w:p>
        </w:tc>
        <w:tc>
          <w:tcPr>
            <w:tcW w:w="850" w:type="dxa"/>
            <w:tcBorders>
              <w:top w:val="single" w:sz="4" w:space="0" w:color="FFFFFF" w:themeColor="background1"/>
            </w:tcBorders>
            <w:shd w:val="clear" w:color="auto" w:fill="auto"/>
            <w:vAlign w:val="center"/>
          </w:tcPr>
          <w:p w14:paraId="27D5D1E1" w14:textId="77777777" w:rsidR="00A93EC7" w:rsidRPr="009C2DE5" w:rsidRDefault="00A93EC7" w:rsidP="0005783F">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50E17CC7" w14:textId="77777777" w:rsidR="00A93EC7" w:rsidRPr="009C2DE5" w:rsidRDefault="00A93EC7" w:rsidP="0005783F">
            <w:pPr>
              <w:spacing w:after="0"/>
              <w:jc w:val="center"/>
              <w:rPr>
                <w:rFonts w:ascii="Tahoma" w:hAnsi="Tahoma" w:cs="Tahoma"/>
                <w:b/>
                <w:bCs/>
                <w:color w:val="004990"/>
                <w:sz w:val="18"/>
                <w:szCs w:val="18"/>
                <w:lang w:eastAsia="es-BO"/>
              </w:rPr>
            </w:pPr>
          </w:p>
        </w:tc>
        <w:tc>
          <w:tcPr>
            <w:tcW w:w="1134" w:type="dxa"/>
            <w:shd w:val="clear" w:color="auto" w:fill="auto"/>
            <w:vAlign w:val="center"/>
          </w:tcPr>
          <w:p w14:paraId="757CC88A" w14:textId="77777777" w:rsidR="00A93EC7" w:rsidRPr="009C2DE5" w:rsidRDefault="00A93EC7" w:rsidP="0005783F">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A93EC7" w:rsidRPr="009C2DE5" w14:paraId="14AC7036" w14:textId="77777777" w:rsidTr="0005783F">
        <w:trPr>
          <w:trHeight w:val="315"/>
        </w:trPr>
        <w:tc>
          <w:tcPr>
            <w:tcW w:w="426" w:type="dxa"/>
            <w:vAlign w:val="center"/>
          </w:tcPr>
          <w:p w14:paraId="0A4CCFB4" w14:textId="77777777" w:rsidR="00A93EC7" w:rsidRPr="009C2DE5" w:rsidRDefault="00A93EC7" w:rsidP="0005783F">
            <w:pPr>
              <w:spacing w:after="0"/>
              <w:jc w:val="center"/>
              <w:rPr>
                <w:color w:val="004990"/>
              </w:rPr>
            </w:pPr>
            <w:r w:rsidRPr="009C2DE5">
              <w:rPr>
                <w:color w:val="004990"/>
              </w:rPr>
              <w:t>2</w:t>
            </w:r>
          </w:p>
        </w:tc>
        <w:tc>
          <w:tcPr>
            <w:tcW w:w="5103" w:type="dxa"/>
            <w:shd w:val="clear" w:color="auto" w:fill="auto"/>
            <w:vAlign w:val="center"/>
          </w:tcPr>
          <w:p w14:paraId="3FC8E08B" w14:textId="76F91D23" w:rsidR="00A93EC7" w:rsidRPr="009C2DE5" w:rsidRDefault="006C6127" w:rsidP="006C6127">
            <w:pPr>
              <w:spacing w:after="0"/>
              <w:jc w:val="both"/>
              <w:rPr>
                <w:rFonts w:ascii="Tahoma" w:hAnsi="Tahoma" w:cs="Tahoma"/>
                <w:color w:val="004990"/>
                <w:sz w:val="18"/>
                <w:szCs w:val="16"/>
              </w:rPr>
            </w:pPr>
            <w:r>
              <w:rPr>
                <w:rFonts w:ascii="Tahoma" w:hAnsi="Tahoma" w:cs="Tahoma"/>
                <w:color w:val="004990"/>
                <w:sz w:val="18"/>
                <w:szCs w:val="16"/>
              </w:rPr>
              <w:t>El proponente debe informar</w:t>
            </w:r>
            <w:r w:rsidR="00A93EC7">
              <w:rPr>
                <w:rFonts w:ascii="Tahoma" w:hAnsi="Tahoma" w:cs="Tahoma"/>
                <w:color w:val="004990"/>
                <w:sz w:val="18"/>
                <w:szCs w:val="16"/>
              </w:rPr>
              <w:t xml:space="preserve"> </w:t>
            </w:r>
            <w:r>
              <w:rPr>
                <w:rFonts w:ascii="Tahoma" w:hAnsi="Tahoma" w:cs="Tahoma"/>
                <w:color w:val="004990"/>
                <w:sz w:val="18"/>
                <w:szCs w:val="16"/>
              </w:rPr>
              <w:t xml:space="preserve">mensualmente en forma escrita </w:t>
            </w:r>
            <w:r w:rsidR="009269E7">
              <w:rPr>
                <w:rFonts w:ascii="Tahoma" w:hAnsi="Tahoma" w:cs="Tahoma"/>
                <w:color w:val="004990"/>
                <w:sz w:val="18"/>
                <w:szCs w:val="16"/>
              </w:rPr>
              <w:t>sobre l</w:t>
            </w:r>
            <w:r>
              <w:rPr>
                <w:rFonts w:ascii="Tahoma" w:hAnsi="Tahoma" w:cs="Tahoma"/>
                <w:color w:val="004990"/>
                <w:sz w:val="18"/>
                <w:szCs w:val="16"/>
              </w:rPr>
              <w:t>os</w:t>
            </w:r>
            <w:r w:rsidR="009269E7">
              <w:rPr>
                <w:rFonts w:ascii="Tahoma" w:hAnsi="Tahoma" w:cs="Tahoma"/>
                <w:color w:val="004990"/>
                <w:sz w:val="18"/>
                <w:szCs w:val="16"/>
              </w:rPr>
              <w:t xml:space="preserve"> servicio</w:t>
            </w:r>
            <w:r>
              <w:rPr>
                <w:rFonts w:ascii="Tahoma" w:hAnsi="Tahoma" w:cs="Tahoma"/>
                <w:color w:val="004990"/>
                <w:sz w:val="18"/>
                <w:szCs w:val="16"/>
              </w:rPr>
              <w:t>s prestados a ENTEL S.A.</w:t>
            </w:r>
          </w:p>
        </w:tc>
        <w:tc>
          <w:tcPr>
            <w:tcW w:w="709" w:type="dxa"/>
            <w:shd w:val="clear" w:color="auto" w:fill="auto"/>
            <w:vAlign w:val="center"/>
          </w:tcPr>
          <w:p w14:paraId="185AF829" w14:textId="7D948CA0" w:rsidR="00A93EC7" w:rsidRPr="009C2DE5" w:rsidRDefault="006A2756" w:rsidP="0005783F">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shd w:val="clear" w:color="auto" w:fill="auto"/>
            <w:vAlign w:val="center"/>
          </w:tcPr>
          <w:p w14:paraId="74EEF131" w14:textId="23BF5109" w:rsidR="00A93EC7" w:rsidRPr="009C2DE5" w:rsidRDefault="00A93EC7" w:rsidP="0005783F">
            <w:pPr>
              <w:spacing w:after="0"/>
              <w:jc w:val="center"/>
              <w:rPr>
                <w:rFonts w:ascii="Tahoma" w:hAnsi="Tahoma" w:cs="Tahoma"/>
                <w:color w:val="004990"/>
                <w:sz w:val="18"/>
                <w:szCs w:val="18"/>
                <w:lang w:eastAsia="es-BO"/>
              </w:rPr>
            </w:pPr>
          </w:p>
        </w:tc>
        <w:tc>
          <w:tcPr>
            <w:tcW w:w="850" w:type="dxa"/>
            <w:shd w:val="clear" w:color="auto" w:fill="auto"/>
            <w:vAlign w:val="center"/>
          </w:tcPr>
          <w:p w14:paraId="0DA7DCC4" w14:textId="77777777" w:rsidR="00A93EC7" w:rsidRPr="009C2DE5" w:rsidRDefault="00A93EC7" w:rsidP="0005783F">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14:paraId="7BCCF755" w14:textId="77777777" w:rsidR="00A93EC7" w:rsidRPr="009C2DE5" w:rsidRDefault="00A93EC7" w:rsidP="0005783F">
            <w:pPr>
              <w:spacing w:after="0"/>
              <w:jc w:val="center"/>
              <w:rPr>
                <w:rFonts w:ascii="Tahoma" w:hAnsi="Tahoma" w:cs="Tahoma"/>
                <w:b/>
                <w:bCs/>
                <w:color w:val="004990"/>
                <w:sz w:val="18"/>
                <w:szCs w:val="18"/>
                <w:lang w:eastAsia="es-BO"/>
              </w:rPr>
            </w:pPr>
          </w:p>
        </w:tc>
        <w:tc>
          <w:tcPr>
            <w:tcW w:w="1134" w:type="dxa"/>
            <w:shd w:val="clear" w:color="auto" w:fill="auto"/>
            <w:vAlign w:val="center"/>
          </w:tcPr>
          <w:p w14:paraId="01397790" w14:textId="77777777" w:rsidR="00A93EC7" w:rsidRPr="009C2DE5" w:rsidRDefault="00A93EC7" w:rsidP="0005783F">
            <w:pPr>
              <w:spacing w:after="0"/>
              <w:jc w:val="center"/>
              <w:rPr>
                <w:rFonts w:ascii="Tahoma" w:hAnsi="Tahoma" w:cs="Tahoma"/>
                <w:b/>
                <w:bCs/>
                <w:color w:val="004990"/>
                <w:sz w:val="18"/>
                <w:szCs w:val="18"/>
                <w:lang w:eastAsia="es-BO"/>
              </w:rPr>
            </w:pPr>
          </w:p>
        </w:tc>
      </w:tr>
      <w:tr w:rsidR="00A93EC7" w:rsidRPr="009C2DE5" w14:paraId="41569DD2" w14:textId="77777777" w:rsidTr="0005783F">
        <w:trPr>
          <w:trHeight w:val="315"/>
        </w:trPr>
        <w:tc>
          <w:tcPr>
            <w:tcW w:w="426" w:type="dxa"/>
            <w:vAlign w:val="center"/>
          </w:tcPr>
          <w:p w14:paraId="424330C4" w14:textId="79930BA4" w:rsidR="00A93EC7" w:rsidRPr="009C2DE5" w:rsidRDefault="00A93EC7" w:rsidP="0005783F">
            <w:pPr>
              <w:spacing w:after="0"/>
              <w:jc w:val="center"/>
              <w:rPr>
                <w:color w:val="004990"/>
              </w:rPr>
            </w:pPr>
            <w:r>
              <w:rPr>
                <w:color w:val="004990"/>
              </w:rPr>
              <w:t>3</w:t>
            </w:r>
          </w:p>
        </w:tc>
        <w:tc>
          <w:tcPr>
            <w:tcW w:w="5103" w:type="dxa"/>
            <w:shd w:val="clear" w:color="auto" w:fill="auto"/>
            <w:vAlign w:val="center"/>
          </w:tcPr>
          <w:p w14:paraId="26B29B2F" w14:textId="2EB7850C" w:rsidR="00A93EC7" w:rsidRDefault="006C6127" w:rsidP="00DB5F00">
            <w:pPr>
              <w:spacing w:after="0"/>
              <w:jc w:val="both"/>
              <w:rPr>
                <w:rFonts w:ascii="Tahoma" w:hAnsi="Tahoma" w:cs="Tahoma"/>
                <w:color w:val="004990"/>
                <w:sz w:val="18"/>
                <w:szCs w:val="16"/>
              </w:rPr>
            </w:pPr>
            <w:r>
              <w:rPr>
                <w:rFonts w:ascii="Tahoma" w:hAnsi="Tahoma" w:cs="Tahoma"/>
                <w:color w:val="004990"/>
                <w:sz w:val="18"/>
                <w:szCs w:val="16"/>
              </w:rPr>
              <w:t xml:space="preserve">El proponente debe comunicar de manera </w:t>
            </w:r>
            <w:r w:rsidR="002C3824">
              <w:rPr>
                <w:rFonts w:ascii="Tahoma" w:hAnsi="Tahoma" w:cs="Tahoma"/>
                <w:color w:val="004990"/>
                <w:sz w:val="18"/>
                <w:szCs w:val="16"/>
              </w:rPr>
              <w:t>escrita</w:t>
            </w:r>
            <w:r w:rsidR="00A93EC7">
              <w:rPr>
                <w:rFonts w:ascii="Tahoma" w:hAnsi="Tahoma" w:cs="Tahoma"/>
                <w:color w:val="004990"/>
                <w:sz w:val="18"/>
                <w:szCs w:val="16"/>
              </w:rPr>
              <w:t xml:space="preserve"> </w:t>
            </w:r>
            <w:r>
              <w:rPr>
                <w:rFonts w:ascii="Tahoma" w:hAnsi="Tahoma" w:cs="Tahoma"/>
                <w:color w:val="004990"/>
                <w:sz w:val="18"/>
                <w:szCs w:val="16"/>
              </w:rPr>
              <w:t>los cambios</w:t>
            </w:r>
            <w:r w:rsidR="00DB5F00">
              <w:rPr>
                <w:rFonts w:ascii="Tahoma" w:hAnsi="Tahoma" w:cs="Tahoma"/>
                <w:color w:val="004990"/>
                <w:sz w:val="18"/>
                <w:szCs w:val="16"/>
              </w:rPr>
              <w:t xml:space="preserve"> y nuevas de</w:t>
            </w:r>
            <w:r w:rsidR="00A93EC7">
              <w:rPr>
                <w:rFonts w:ascii="Tahoma" w:hAnsi="Tahoma" w:cs="Tahoma"/>
                <w:color w:val="004990"/>
                <w:sz w:val="18"/>
                <w:szCs w:val="16"/>
              </w:rPr>
              <w:t>signaciones</w:t>
            </w:r>
            <w:r w:rsidR="00DB5F00">
              <w:rPr>
                <w:rFonts w:ascii="Tahoma" w:hAnsi="Tahoma" w:cs="Tahoma"/>
                <w:color w:val="004990"/>
                <w:sz w:val="18"/>
                <w:szCs w:val="16"/>
              </w:rPr>
              <w:t xml:space="preserve"> inmediatamente ocurridas aquellas.</w:t>
            </w:r>
          </w:p>
        </w:tc>
        <w:tc>
          <w:tcPr>
            <w:tcW w:w="709" w:type="dxa"/>
            <w:shd w:val="clear" w:color="auto" w:fill="auto"/>
            <w:vAlign w:val="center"/>
          </w:tcPr>
          <w:p w14:paraId="2CF81498" w14:textId="72F610AD" w:rsidR="00A93EC7" w:rsidRPr="009C2DE5" w:rsidRDefault="00A93EC7" w:rsidP="0005783F">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shd w:val="clear" w:color="auto" w:fill="auto"/>
            <w:vAlign w:val="center"/>
          </w:tcPr>
          <w:p w14:paraId="443ADFBD" w14:textId="17C492A9" w:rsidR="00A93EC7" w:rsidRPr="009C2DE5" w:rsidRDefault="00A93EC7" w:rsidP="0005783F">
            <w:pPr>
              <w:spacing w:after="0"/>
              <w:jc w:val="center"/>
              <w:rPr>
                <w:rFonts w:ascii="Tahoma" w:hAnsi="Tahoma" w:cs="Tahoma"/>
                <w:color w:val="004990"/>
                <w:sz w:val="18"/>
                <w:szCs w:val="18"/>
                <w:lang w:eastAsia="es-BO"/>
              </w:rPr>
            </w:pPr>
          </w:p>
        </w:tc>
        <w:tc>
          <w:tcPr>
            <w:tcW w:w="850" w:type="dxa"/>
            <w:shd w:val="clear" w:color="auto" w:fill="auto"/>
            <w:vAlign w:val="center"/>
          </w:tcPr>
          <w:p w14:paraId="21A62B4E" w14:textId="77777777" w:rsidR="00A93EC7" w:rsidRPr="009C2DE5" w:rsidRDefault="00A93EC7" w:rsidP="0005783F">
            <w:pPr>
              <w:spacing w:after="0"/>
              <w:jc w:val="center"/>
              <w:rPr>
                <w:rFonts w:ascii="Tahoma" w:hAnsi="Tahoma" w:cs="Tahoma"/>
                <w:b/>
                <w:bCs/>
                <w:color w:val="004990"/>
                <w:sz w:val="18"/>
                <w:szCs w:val="18"/>
                <w:lang w:eastAsia="es-BO"/>
              </w:rPr>
            </w:pPr>
          </w:p>
        </w:tc>
        <w:tc>
          <w:tcPr>
            <w:tcW w:w="851" w:type="dxa"/>
            <w:shd w:val="clear" w:color="auto" w:fill="auto"/>
            <w:vAlign w:val="center"/>
          </w:tcPr>
          <w:p w14:paraId="7ED81A69" w14:textId="77777777" w:rsidR="00A93EC7" w:rsidRPr="009C2DE5" w:rsidRDefault="00A93EC7" w:rsidP="0005783F">
            <w:pPr>
              <w:spacing w:after="0"/>
              <w:jc w:val="center"/>
              <w:rPr>
                <w:rFonts w:ascii="Tahoma" w:hAnsi="Tahoma" w:cs="Tahoma"/>
                <w:b/>
                <w:bCs/>
                <w:color w:val="004990"/>
                <w:sz w:val="18"/>
                <w:szCs w:val="18"/>
                <w:lang w:eastAsia="es-BO"/>
              </w:rPr>
            </w:pPr>
          </w:p>
        </w:tc>
        <w:tc>
          <w:tcPr>
            <w:tcW w:w="1134" w:type="dxa"/>
            <w:shd w:val="clear" w:color="auto" w:fill="auto"/>
            <w:vAlign w:val="center"/>
          </w:tcPr>
          <w:p w14:paraId="437A2E7F" w14:textId="77777777" w:rsidR="00A93EC7" w:rsidRPr="009C2DE5" w:rsidRDefault="00A93EC7" w:rsidP="0005783F">
            <w:pPr>
              <w:spacing w:after="0"/>
              <w:jc w:val="center"/>
              <w:rPr>
                <w:rFonts w:ascii="Tahoma" w:hAnsi="Tahoma" w:cs="Tahoma"/>
                <w:b/>
                <w:bCs/>
                <w:color w:val="004990"/>
                <w:sz w:val="18"/>
                <w:szCs w:val="18"/>
                <w:lang w:eastAsia="es-BO"/>
              </w:rPr>
            </w:pPr>
          </w:p>
        </w:tc>
      </w:tr>
      <w:tr w:rsidR="00F5739D" w:rsidRPr="009C2DE5" w14:paraId="1F394351" w14:textId="77777777" w:rsidTr="0005783F">
        <w:trPr>
          <w:trHeight w:val="315"/>
        </w:trPr>
        <w:tc>
          <w:tcPr>
            <w:tcW w:w="426" w:type="dxa"/>
            <w:vAlign w:val="center"/>
          </w:tcPr>
          <w:p w14:paraId="7E33E57B" w14:textId="31668D7F" w:rsidR="00F5739D" w:rsidRDefault="00B506AC" w:rsidP="0005783F">
            <w:pPr>
              <w:spacing w:after="0"/>
              <w:jc w:val="center"/>
              <w:rPr>
                <w:color w:val="004990"/>
              </w:rPr>
            </w:pPr>
            <w:r>
              <w:rPr>
                <w:color w:val="004990"/>
              </w:rPr>
              <w:t>4</w:t>
            </w:r>
          </w:p>
        </w:tc>
        <w:tc>
          <w:tcPr>
            <w:tcW w:w="5103" w:type="dxa"/>
            <w:shd w:val="clear" w:color="auto" w:fill="auto"/>
            <w:vAlign w:val="center"/>
          </w:tcPr>
          <w:p w14:paraId="27F795B3" w14:textId="5254DBA8" w:rsidR="00F5739D" w:rsidRDefault="00F5739D" w:rsidP="00DB5F00">
            <w:pPr>
              <w:spacing w:after="0"/>
              <w:jc w:val="both"/>
              <w:rPr>
                <w:rFonts w:ascii="Tahoma" w:hAnsi="Tahoma" w:cs="Tahoma"/>
                <w:color w:val="004990"/>
                <w:sz w:val="18"/>
                <w:szCs w:val="16"/>
              </w:rPr>
            </w:pPr>
            <w:r>
              <w:rPr>
                <w:rFonts w:ascii="Tahoma" w:hAnsi="Tahoma" w:cs="Tahoma"/>
                <w:color w:val="004990"/>
                <w:sz w:val="18"/>
                <w:szCs w:val="16"/>
              </w:rPr>
              <w:t>El proponente debe realizar control de su personal a través de libro de asistencia en coordinación con ENTEL S.A.</w:t>
            </w:r>
          </w:p>
        </w:tc>
        <w:tc>
          <w:tcPr>
            <w:tcW w:w="709" w:type="dxa"/>
            <w:shd w:val="clear" w:color="auto" w:fill="auto"/>
            <w:vAlign w:val="center"/>
          </w:tcPr>
          <w:p w14:paraId="6036AACC" w14:textId="3D256F72" w:rsidR="00F5739D" w:rsidRPr="009C2DE5" w:rsidRDefault="00F5739D" w:rsidP="0005783F">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shd w:val="clear" w:color="auto" w:fill="auto"/>
            <w:vAlign w:val="center"/>
          </w:tcPr>
          <w:p w14:paraId="2C434BD9" w14:textId="77777777" w:rsidR="00F5739D" w:rsidRPr="009C2DE5" w:rsidRDefault="00F5739D" w:rsidP="0005783F">
            <w:pPr>
              <w:spacing w:after="0"/>
              <w:jc w:val="center"/>
              <w:rPr>
                <w:rFonts w:ascii="Tahoma" w:hAnsi="Tahoma" w:cs="Tahoma"/>
                <w:color w:val="004990"/>
                <w:sz w:val="18"/>
                <w:szCs w:val="18"/>
                <w:lang w:eastAsia="es-BO"/>
              </w:rPr>
            </w:pPr>
          </w:p>
        </w:tc>
        <w:tc>
          <w:tcPr>
            <w:tcW w:w="850" w:type="dxa"/>
            <w:shd w:val="clear" w:color="auto" w:fill="auto"/>
            <w:vAlign w:val="center"/>
          </w:tcPr>
          <w:p w14:paraId="2CC1815A" w14:textId="77777777" w:rsidR="00F5739D" w:rsidRPr="009C2DE5" w:rsidRDefault="00F5739D" w:rsidP="0005783F">
            <w:pPr>
              <w:spacing w:after="0"/>
              <w:jc w:val="center"/>
              <w:rPr>
                <w:rFonts w:ascii="Tahoma" w:hAnsi="Tahoma" w:cs="Tahoma"/>
                <w:b/>
                <w:bCs/>
                <w:color w:val="004990"/>
                <w:sz w:val="18"/>
                <w:szCs w:val="18"/>
                <w:lang w:eastAsia="es-BO"/>
              </w:rPr>
            </w:pPr>
          </w:p>
        </w:tc>
        <w:tc>
          <w:tcPr>
            <w:tcW w:w="851" w:type="dxa"/>
            <w:shd w:val="clear" w:color="auto" w:fill="auto"/>
            <w:vAlign w:val="center"/>
          </w:tcPr>
          <w:p w14:paraId="168C120B" w14:textId="77777777" w:rsidR="00F5739D" w:rsidRPr="009C2DE5" w:rsidRDefault="00F5739D" w:rsidP="0005783F">
            <w:pPr>
              <w:spacing w:after="0"/>
              <w:jc w:val="center"/>
              <w:rPr>
                <w:rFonts w:ascii="Tahoma" w:hAnsi="Tahoma" w:cs="Tahoma"/>
                <w:b/>
                <w:bCs/>
                <w:color w:val="004990"/>
                <w:sz w:val="18"/>
                <w:szCs w:val="18"/>
                <w:lang w:eastAsia="es-BO"/>
              </w:rPr>
            </w:pPr>
          </w:p>
        </w:tc>
        <w:tc>
          <w:tcPr>
            <w:tcW w:w="1134" w:type="dxa"/>
            <w:shd w:val="clear" w:color="auto" w:fill="auto"/>
            <w:vAlign w:val="center"/>
          </w:tcPr>
          <w:p w14:paraId="169CFA41" w14:textId="77777777" w:rsidR="00F5739D" w:rsidRPr="009C2DE5" w:rsidRDefault="00F5739D" w:rsidP="0005783F">
            <w:pPr>
              <w:spacing w:after="0"/>
              <w:jc w:val="center"/>
              <w:rPr>
                <w:rFonts w:ascii="Tahoma" w:hAnsi="Tahoma" w:cs="Tahoma"/>
                <w:b/>
                <w:bCs/>
                <w:color w:val="004990"/>
                <w:sz w:val="18"/>
                <w:szCs w:val="18"/>
                <w:lang w:eastAsia="es-BO"/>
              </w:rPr>
            </w:pPr>
          </w:p>
        </w:tc>
      </w:tr>
      <w:tr w:rsidR="00DD428C" w:rsidRPr="009C2DE5" w14:paraId="6DF2BC5D" w14:textId="77777777" w:rsidTr="0005783F">
        <w:trPr>
          <w:trHeight w:val="315"/>
        </w:trPr>
        <w:tc>
          <w:tcPr>
            <w:tcW w:w="426" w:type="dxa"/>
            <w:vAlign w:val="center"/>
          </w:tcPr>
          <w:p w14:paraId="3443D4AE" w14:textId="079CEEE6" w:rsidR="00DD428C" w:rsidRDefault="00DD428C" w:rsidP="0005783F">
            <w:pPr>
              <w:spacing w:after="0"/>
              <w:jc w:val="center"/>
              <w:rPr>
                <w:color w:val="004990"/>
              </w:rPr>
            </w:pPr>
            <w:r>
              <w:rPr>
                <w:color w:val="004990"/>
              </w:rPr>
              <w:t>5</w:t>
            </w:r>
          </w:p>
        </w:tc>
        <w:tc>
          <w:tcPr>
            <w:tcW w:w="5103" w:type="dxa"/>
            <w:shd w:val="clear" w:color="auto" w:fill="auto"/>
            <w:vAlign w:val="center"/>
          </w:tcPr>
          <w:p w14:paraId="2942DE8B" w14:textId="3B6AB48A" w:rsidR="00DD428C" w:rsidRDefault="00DD428C" w:rsidP="00DB5F00">
            <w:pPr>
              <w:spacing w:after="0"/>
              <w:jc w:val="both"/>
              <w:rPr>
                <w:rFonts w:ascii="Tahoma" w:hAnsi="Tahoma" w:cs="Tahoma"/>
                <w:color w:val="004990"/>
                <w:sz w:val="18"/>
                <w:szCs w:val="16"/>
              </w:rPr>
            </w:pPr>
            <w:r>
              <w:rPr>
                <w:rFonts w:ascii="Tahoma" w:hAnsi="Tahoma" w:cs="Tahoma"/>
                <w:color w:val="004990"/>
                <w:sz w:val="18"/>
                <w:szCs w:val="16"/>
              </w:rPr>
              <w:t>El proponente debe presentar un Plan de seguimiento, coordinación y evaluación de los servicios de aseo y limpieza industrial a ENTEL S.A., el que debe contemplar cronograma de éstas actividades Por única vez.</w:t>
            </w:r>
          </w:p>
        </w:tc>
        <w:tc>
          <w:tcPr>
            <w:tcW w:w="709" w:type="dxa"/>
            <w:shd w:val="clear" w:color="auto" w:fill="auto"/>
            <w:vAlign w:val="center"/>
          </w:tcPr>
          <w:p w14:paraId="05605158" w14:textId="326CC396" w:rsidR="00DD428C" w:rsidRPr="009C2DE5" w:rsidRDefault="00CC66C0" w:rsidP="0005783F">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shd w:val="clear" w:color="auto" w:fill="auto"/>
            <w:vAlign w:val="center"/>
          </w:tcPr>
          <w:p w14:paraId="5B1D3E16" w14:textId="77777777" w:rsidR="00DD428C" w:rsidRPr="009C2DE5" w:rsidRDefault="00DD428C" w:rsidP="0005783F">
            <w:pPr>
              <w:spacing w:after="0"/>
              <w:jc w:val="center"/>
              <w:rPr>
                <w:rFonts w:ascii="Tahoma" w:hAnsi="Tahoma" w:cs="Tahoma"/>
                <w:color w:val="004990"/>
                <w:sz w:val="18"/>
                <w:szCs w:val="18"/>
                <w:lang w:eastAsia="es-BO"/>
              </w:rPr>
            </w:pPr>
          </w:p>
        </w:tc>
        <w:tc>
          <w:tcPr>
            <w:tcW w:w="850" w:type="dxa"/>
            <w:shd w:val="clear" w:color="auto" w:fill="auto"/>
            <w:vAlign w:val="center"/>
          </w:tcPr>
          <w:p w14:paraId="0BE3B6C6" w14:textId="77777777" w:rsidR="00DD428C" w:rsidRPr="009C2DE5" w:rsidRDefault="00DD428C" w:rsidP="0005783F">
            <w:pPr>
              <w:spacing w:after="0"/>
              <w:jc w:val="center"/>
              <w:rPr>
                <w:rFonts w:ascii="Tahoma" w:hAnsi="Tahoma" w:cs="Tahoma"/>
                <w:b/>
                <w:bCs/>
                <w:color w:val="004990"/>
                <w:sz w:val="18"/>
                <w:szCs w:val="18"/>
                <w:lang w:eastAsia="es-BO"/>
              </w:rPr>
            </w:pPr>
          </w:p>
        </w:tc>
        <w:tc>
          <w:tcPr>
            <w:tcW w:w="851" w:type="dxa"/>
            <w:shd w:val="clear" w:color="auto" w:fill="auto"/>
            <w:vAlign w:val="center"/>
          </w:tcPr>
          <w:p w14:paraId="39E7892B" w14:textId="77777777" w:rsidR="00DD428C" w:rsidRPr="009C2DE5" w:rsidRDefault="00DD428C" w:rsidP="0005783F">
            <w:pPr>
              <w:spacing w:after="0"/>
              <w:jc w:val="center"/>
              <w:rPr>
                <w:rFonts w:ascii="Tahoma" w:hAnsi="Tahoma" w:cs="Tahoma"/>
                <w:b/>
                <w:bCs/>
                <w:color w:val="004990"/>
                <w:sz w:val="18"/>
                <w:szCs w:val="18"/>
                <w:lang w:eastAsia="es-BO"/>
              </w:rPr>
            </w:pPr>
          </w:p>
        </w:tc>
        <w:tc>
          <w:tcPr>
            <w:tcW w:w="1134" w:type="dxa"/>
            <w:shd w:val="clear" w:color="auto" w:fill="auto"/>
            <w:vAlign w:val="center"/>
          </w:tcPr>
          <w:p w14:paraId="02861C27" w14:textId="77777777" w:rsidR="00DD428C" w:rsidRPr="009C2DE5" w:rsidRDefault="00DD428C" w:rsidP="0005783F">
            <w:pPr>
              <w:spacing w:after="0"/>
              <w:jc w:val="center"/>
              <w:rPr>
                <w:rFonts w:ascii="Tahoma" w:hAnsi="Tahoma" w:cs="Tahoma"/>
                <w:b/>
                <w:bCs/>
                <w:color w:val="004990"/>
                <w:sz w:val="18"/>
                <w:szCs w:val="18"/>
                <w:lang w:eastAsia="es-BO"/>
              </w:rPr>
            </w:pPr>
          </w:p>
        </w:tc>
      </w:tr>
    </w:tbl>
    <w:p w14:paraId="1F0C3FE2" w14:textId="29BAD55C" w:rsidR="009A79A9" w:rsidRPr="009C2DE5" w:rsidRDefault="00476798" w:rsidP="007D3287">
      <w:pPr>
        <w:pStyle w:val="TITULOS"/>
        <w:spacing w:before="120" w:after="120" w:line="240" w:lineRule="auto"/>
        <w:ind w:left="426" w:hanging="426"/>
        <w:rPr>
          <w:rFonts w:ascii="Tahoma" w:hAnsi="Tahoma" w:cs="Tahoma"/>
          <w:color w:val="004990"/>
          <w:sz w:val="22"/>
          <w:szCs w:val="22"/>
        </w:rPr>
      </w:pPr>
      <w:r>
        <w:rPr>
          <w:rFonts w:ascii="Tahoma" w:hAnsi="Tahoma" w:cs="Tahoma"/>
          <w:color w:val="004990"/>
          <w:sz w:val="22"/>
          <w:szCs w:val="22"/>
        </w:rPr>
        <w:t>9</w:t>
      </w:r>
      <w:r w:rsidR="00DA3183">
        <w:rPr>
          <w:rFonts w:ascii="Tahoma" w:hAnsi="Tahoma" w:cs="Tahoma"/>
          <w:color w:val="004990"/>
          <w:sz w:val="22"/>
          <w:szCs w:val="22"/>
        </w:rPr>
        <w:t>.</w:t>
      </w:r>
      <w:r w:rsidR="00DA3183">
        <w:rPr>
          <w:rFonts w:ascii="Tahoma" w:hAnsi="Tahoma" w:cs="Tahoma"/>
          <w:color w:val="004990"/>
          <w:sz w:val="22"/>
          <w:szCs w:val="22"/>
        </w:rPr>
        <w:tab/>
      </w:r>
      <w:r w:rsidR="009A79A9">
        <w:rPr>
          <w:rFonts w:ascii="Tahoma" w:hAnsi="Tahoma" w:cs="Tahoma"/>
          <w:color w:val="004990"/>
          <w:sz w:val="22"/>
          <w:szCs w:val="22"/>
        </w:rPr>
        <w:t>REQUERIMIENTOS SOCIO-LABORALES</w:t>
      </w:r>
      <w:r w:rsidR="00D450C7">
        <w:rPr>
          <w:rFonts w:ascii="Tahoma" w:hAnsi="Tahoma" w:cs="Tahoma"/>
          <w:color w:val="004990"/>
          <w:sz w:val="22"/>
          <w:szCs w:val="22"/>
        </w:rPr>
        <w:t xml:space="preserve"> Y</w:t>
      </w:r>
      <w:r w:rsidR="009A79A9">
        <w:rPr>
          <w:rFonts w:ascii="Tahoma" w:hAnsi="Tahoma" w:cs="Tahoma"/>
          <w:color w:val="004990"/>
          <w:sz w:val="22"/>
          <w:szCs w:val="22"/>
        </w:rPr>
        <w:t xml:space="preserve"> LEGALES DEL OFERENTE</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9A79A9" w:rsidRPr="00090EA2" w14:paraId="1CCA3E1B" w14:textId="77777777" w:rsidTr="002B08DE">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54013D6A" w14:textId="77777777" w:rsidR="009A79A9" w:rsidRPr="00090EA2" w:rsidRDefault="009A79A9" w:rsidP="002B08DE">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lastRenderedPageBreak/>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4E9DF4EE" w14:textId="77777777" w:rsidR="009A79A9" w:rsidRPr="00090EA2" w:rsidRDefault="009A79A9" w:rsidP="002B08DE">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9A79A9" w:rsidRPr="00090EA2" w14:paraId="688B00F0" w14:textId="77777777" w:rsidTr="002B08DE">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15BD5E03" w14:textId="5EFD910A" w:rsidR="009A79A9" w:rsidRPr="00090EA2" w:rsidRDefault="00D450C7" w:rsidP="002B08DE">
            <w:pPr>
              <w:spacing w:after="0"/>
              <w:jc w:val="center"/>
              <w:rPr>
                <w:rFonts w:ascii="Tahoma" w:hAnsi="Tahoma" w:cs="Tahoma"/>
                <w:color w:val="FFFFFF" w:themeColor="background1"/>
                <w:sz w:val="18"/>
                <w:szCs w:val="18"/>
                <w:lang w:eastAsia="es-BO"/>
              </w:rPr>
            </w:pPr>
            <w:r>
              <w:rPr>
                <w:rFonts w:ascii="Tahoma" w:hAnsi="Tahoma" w:cs="Tahoma"/>
                <w:b/>
                <w:bCs/>
                <w:color w:val="FFFFFF" w:themeColor="background1"/>
                <w:sz w:val="18"/>
                <w:szCs w:val="18"/>
                <w:lang w:eastAsia="es-BO"/>
              </w:rPr>
              <w:t>REQUERIMIENTOS SOCIO-LABORALES Y LEGALES</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CCC6884" w14:textId="77777777" w:rsidR="009A79A9" w:rsidRPr="00090EA2" w:rsidRDefault="009A79A9" w:rsidP="002B08DE">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val="en-GB"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68D2581B" w14:textId="77777777" w:rsidR="009A79A9" w:rsidRPr="00090EA2" w:rsidRDefault="009A79A9" w:rsidP="002B08DE">
            <w:pPr>
              <w:spacing w:after="0"/>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090EA2">
              <w:rPr>
                <w:rFonts w:ascii="Tahoma" w:hAnsi="Tahoma" w:cs="Tahoma"/>
                <w:color w:val="FFFFFF" w:themeColor="background1"/>
                <w:sz w:val="18"/>
                <w:szCs w:val="18"/>
                <w:lang w:val="en-GB" w:eastAsia="es-BO"/>
              </w:rPr>
              <w:t> </w:t>
            </w:r>
          </w:p>
        </w:tc>
      </w:tr>
      <w:tr w:rsidR="009A79A9" w:rsidRPr="00090EA2" w14:paraId="5AA5DBF8" w14:textId="77777777" w:rsidTr="002B08DE">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7AFDE11" w14:textId="77777777" w:rsidR="009A79A9" w:rsidRPr="00090EA2" w:rsidRDefault="009A79A9" w:rsidP="002B08DE">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0E6F4B6" w14:textId="77777777" w:rsidR="009A79A9" w:rsidRPr="00090EA2" w:rsidRDefault="009A79A9" w:rsidP="002B08DE">
            <w:pPr>
              <w:spacing w:after="0"/>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746CF58" w14:textId="77777777" w:rsidR="009A79A9" w:rsidRPr="00090EA2" w:rsidRDefault="009A79A9" w:rsidP="002B08DE">
            <w:pPr>
              <w:spacing w:after="0"/>
              <w:jc w:val="center"/>
              <w:rPr>
                <w:rFonts w:ascii="Tahoma" w:hAnsi="Tahoma" w:cs="Tahoma"/>
                <w:b/>
                <w:bCs/>
                <w:color w:val="FFFFFF" w:themeColor="background1"/>
                <w:sz w:val="7"/>
                <w:szCs w:val="7"/>
                <w:lang w:eastAsia="es-BO"/>
              </w:rPr>
            </w:pPr>
            <w:r w:rsidRPr="00090EA2">
              <w:rPr>
                <w:rFonts w:ascii="Tahoma" w:hAnsi="Tahoma" w:cs="Tahoma"/>
                <w:b/>
                <w:bCs/>
                <w:color w:val="FFFFFF" w:themeColor="background1"/>
                <w:sz w:val="7"/>
                <w:szCs w:val="7"/>
                <w:lang w:val="en-GB" w:eastAsia="es-BO"/>
              </w:rPr>
              <w:t>MANDATORIO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28D4C18" w14:textId="77777777" w:rsidR="009A79A9" w:rsidRPr="00090EA2" w:rsidRDefault="009A79A9" w:rsidP="002B08DE">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1AD087E" w14:textId="77777777" w:rsidR="009A79A9" w:rsidRPr="00090EA2" w:rsidRDefault="009A79A9" w:rsidP="002B08DE">
            <w:pPr>
              <w:spacing w:after="0"/>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62B801A" w14:textId="77777777" w:rsidR="009A79A9" w:rsidRPr="00090EA2" w:rsidRDefault="009A79A9" w:rsidP="002B08DE">
            <w:pPr>
              <w:spacing w:after="0"/>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DDE0D02" w14:textId="77777777" w:rsidR="009A79A9" w:rsidRPr="00090EA2" w:rsidRDefault="009A79A9" w:rsidP="002B08DE">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9A79A9" w:rsidRPr="009C2DE5" w14:paraId="78897419" w14:textId="77777777" w:rsidTr="002B08DE">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27F4958F" w14:textId="77777777" w:rsidR="009A79A9" w:rsidRPr="00090EA2" w:rsidRDefault="009A79A9" w:rsidP="002B08DE">
            <w:pPr>
              <w:spacing w:after="0"/>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D1A47F8" w14:textId="77777777" w:rsidR="009A79A9" w:rsidRPr="00090EA2" w:rsidRDefault="009A79A9" w:rsidP="002B08DE">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447D7B4" w14:textId="77777777" w:rsidR="009A79A9" w:rsidRPr="00090EA2" w:rsidRDefault="009A79A9" w:rsidP="002B08DE">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32AC95D" w14:textId="77777777" w:rsidR="009A79A9" w:rsidRPr="00090EA2" w:rsidRDefault="009A79A9" w:rsidP="002B08DE">
            <w:pPr>
              <w:spacing w:after="0"/>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B7BDEBC" w14:textId="77777777" w:rsidR="009A79A9" w:rsidRPr="00090EA2" w:rsidRDefault="009A79A9" w:rsidP="002B08DE">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A1CA624" w14:textId="77777777" w:rsidR="009A79A9" w:rsidRPr="00090EA2" w:rsidRDefault="009A79A9" w:rsidP="002B08DE">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681E96BB" w14:textId="77777777" w:rsidR="009A79A9" w:rsidRPr="009C2DE5" w:rsidRDefault="009A79A9" w:rsidP="002B08DE">
            <w:pPr>
              <w:spacing w:after="0"/>
              <w:jc w:val="center"/>
              <w:rPr>
                <w:rFonts w:ascii="Tahoma" w:hAnsi="Tahoma" w:cs="Tahoma"/>
                <w:b/>
                <w:bCs/>
                <w:color w:val="004990"/>
                <w:sz w:val="18"/>
                <w:szCs w:val="18"/>
                <w:lang w:eastAsia="es-BO"/>
              </w:rPr>
            </w:pPr>
          </w:p>
        </w:tc>
      </w:tr>
      <w:tr w:rsidR="009A79A9" w:rsidRPr="009C2DE5" w14:paraId="16D39DE8" w14:textId="77777777" w:rsidTr="002B08DE">
        <w:trPr>
          <w:trHeight w:val="315"/>
        </w:trPr>
        <w:tc>
          <w:tcPr>
            <w:tcW w:w="426" w:type="dxa"/>
            <w:tcBorders>
              <w:top w:val="single" w:sz="4" w:space="0" w:color="FFFFFF" w:themeColor="background1"/>
            </w:tcBorders>
            <w:vAlign w:val="center"/>
          </w:tcPr>
          <w:p w14:paraId="4C37E010" w14:textId="77777777" w:rsidR="009A79A9" w:rsidRPr="009C2DE5" w:rsidRDefault="009A79A9" w:rsidP="002B08DE">
            <w:pPr>
              <w:spacing w:after="0"/>
              <w:jc w:val="center"/>
              <w:rPr>
                <w:color w:val="004990"/>
              </w:rPr>
            </w:pPr>
            <w:r w:rsidRPr="009C2DE5">
              <w:rPr>
                <w:color w:val="004990"/>
              </w:rPr>
              <w:t>1</w:t>
            </w:r>
          </w:p>
        </w:tc>
        <w:tc>
          <w:tcPr>
            <w:tcW w:w="5103" w:type="dxa"/>
            <w:tcBorders>
              <w:top w:val="single" w:sz="4" w:space="0" w:color="FFFFFF" w:themeColor="background1"/>
            </w:tcBorders>
            <w:shd w:val="clear" w:color="auto" w:fill="auto"/>
            <w:vAlign w:val="center"/>
          </w:tcPr>
          <w:p w14:paraId="50CB899A" w14:textId="5C22A725" w:rsidR="00431D34" w:rsidRDefault="000A42E7" w:rsidP="00431D34">
            <w:pPr>
              <w:spacing w:after="0"/>
              <w:jc w:val="both"/>
              <w:rPr>
                <w:rFonts w:ascii="Tahoma" w:hAnsi="Tahoma" w:cs="Tahoma"/>
                <w:color w:val="004990"/>
                <w:sz w:val="18"/>
                <w:szCs w:val="16"/>
              </w:rPr>
            </w:pPr>
            <w:r>
              <w:rPr>
                <w:rFonts w:ascii="Tahoma" w:hAnsi="Tahoma" w:cs="Tahoma"/>
                <w:color w:val="004990"/>
                <w:sz w:val="18"/>
                <w:szCs w:val="16"/>
              </w:rPr>
              <w:t>El proponente debe d</w:t>
            </w:r>
            <w:r w:rsidR="002B08DE">
              <w:rPr>
                <w:rFonts w:ascii="Tahoma" w:hAnsi="Tahoma" w:cs="Tahoma"/>
                <w:color w:val="004990"/>
                <w:sz w:val="18"/>
                <w:szCs w:val="16"/>
              </w:rPr>
              <w:t>esarroll</w:t>
            </w:r>
            <w:r>
              <w:rPr>
                <w:rFonts w:ascii="Tahoma" w:hAnsi="Tahoma" w:cs="Tahoma"/>
                <w:color w:val="004990"/>
                <w:sz w:val="18"/>
                <w:szCs w:val="16"/>
              </w:rPr>
              <w:t>ar</w:t>
            </w:r>
            <w:r w:rsidR="002B08DE">
              <w:rPr>
                <w:rFonts w:ascii="Tahoma" w:hAnsi="Tahoma" w:cs="Tahoma"/>
                <w:color w:val="004990"/>
                <w:sz w:val="18"/>
                <w:szCs w:val="16"/>
              </w:rPr>
              <w:t xml:space="preserve"> las actividades de limpieza</w:t>
            </w:r>
            <w:r w:rsidR="00456634">
              <w:rPr>
                <w:rFonts w:ascii="Tahoma" w:hAnsi="Tahoma" w:cs="Tahoma"/>
                <w:color w:val="004990"/>
                <w:sz w:val="18"/>
                <w:szCs w:val="16"/>
              </w:rPr>
              <w:t xml:space="preserve">, </w:t>
            </w:r>
            <w:r>
              <w:rPr>
                <w:rFonts w:ascii="Tahoma" w:hAnsi="Tahoma" w:cs="Tahoma"/>
                <w:color w:val="004990"/>
                <w:sz w:val="18"/>
                <w:szCs w:val="16"/>
              </w:rPr>
              <w:t xml:space="preserve">aseo </w:t>
            </w:r>
            <w:r w:rsidR="00456634">
              <w:rPr>
                <w:rFonts w:ascii="Tahoma" w:hAnsi="Tahoma" w:cs="Tahoma"/>
                <w:color w:val="004990"/>
                <w:sz w:val="18"/>
                <w:szCs w:val="16"/>
              </w:rPr>
              <w:t>en ENTEL S.A.</w:t>
            </w:r>
            <w:r w:rsidR="002B08DE">
              <w:rPr>
                <w:rFonts w:ascii="Tahoma" w:hAnsi="Tahoma" w:cs="Tahoma"/>
                <w:color w:val="004990"/>
                <w:sz w:val="18"/>
                <w:szCs w:val="16"/>
              </w:rPr>
              <w:t xml:space="preserve"> en el marco del c</w:t>
            </w:r>
            <w:r w:rsidR="009A79A9">
              <w:rPr>
                <w:rFonts w:ascii="Tahoma" w:hAnsi="Tahoma" w:cs="Tahoma"/>
                <w:color w:val="004990"/>
                <w:sz w:val="18"/>
                <w:szCs w:val="16"/>
              </w:rPr>
              <w:t>u</w:t>
            </w:r>
            <w:r w:rsidR="00D433EE">
              <w:rPr>
                <w:rFonts w:ascii="Tahoma" w:hAnsi="Tahoma" w:cs="Tahoma"/>
                <w:color w:val="004990"/>
                <w:sz w:val="18"/>
                <w:szCs w:val="16"/>
              </w:rPr>
              <w:t>mplimiento de la</w:t>
            </w:r>
            <w:r w:rsidR="00431D34">
              <w:rPr>
                <w:rFonts w:ascii="Tahoma" w:hAnsi="Tahoma" w:cs="Tahoma"/>
                <w:color w:val="004990"/>
                <w:sz w:val="18"/>
                <w:szCs w:val="16"/>
              </w:rPr>
              <w:t>s</w:t>
            </w:r>
            <w:r w:rsidR="00D433EE">
              <w:rPr>
                <w:rFonts w:ascii="Tahoma" w:hAnsi="Tahoma" w:cs="Tahoma"/>
                <w:color w:val="004990"/>
                <w:sz w:val="18"/>
                <w:szCs w:val="16"/>
              </w:rPr>
              <w:t xml:space="preserve"> </w:t>
            </w:r>
            <w:r w:rsidR="00E150B5">
              <w:rPr>
                <w:rFonts w:ascii="Tahoma" w:hAnsi="Tahoma" w:cs="Tahoma"/>
                <w:color w:val="004990"/>
                <w:sz w:val="18"/>
                <w:szCs w:val="16"/>
              </w:rPr>
              <w:t>Ley</w:t>
            </w:r>
            <w:r w:rsidR="00431D34">
              <w:rPr>
                <w:rFonts w:ascii="Tahoma" w:hAnsi="Tahoma" w:cs="Tahoma"/>
                <w:color w:val="004990"/>
                <w:sz w:val="18"/>
                <w:szCs w:val="16"/>
              </w:rPr>
              <w:t>es de:</w:t>
            </w:r>
          </w:p>
          <w:p w14:paraId="7C2FFFAA" w14:textId="77777777" w:rsidR="00431D34" w:rsidRDefault="00431D34"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Medio Ambiente N° 1333</w:t>
            </w:r>
          </w:p>
          <w:p w14:paraId="55D9E19F" w14:textId="77777777" w:rsidR="00431D34" w:rsidRDefault="00D433EE" w:rsidP="009F7C40">
            <w:pPr>
              <w:pStyle w:val="Prrafodelista"/>
              <w:numPr>
                <w:ilvl w:val="0"/>
                <w:numId w:val="7"/>
              </w:numPr>
              <w:spacing w:after="0"/>
              <w:ind w:left="213" w:hanging="213"/>
              <w:jc w:val="both"/>
              <w:rPr>
                <w:rFonts w:ascii="Tahoma" w:hAnsi="Tahoma" w:cs="Tahoma"/>
                <w:color w:val="004990"/>
                <w:sz w:val="18"/>
                <w:szCs w:val="16"/>
              </w:rPr>
            </w:pPr>
            <w:r w:rsidRPr="00431D34">
              <w:rPr>
                <w:rFonts w:ascii="Tahoma" w:hAnsi="Tahoma" w:cs="Tahoma"/>
                <w:color w:val="004990"/>
                <w:sz w:val="18"/>
                <w:szCs w:val="16"/>
              </w:rPr>
              <w:t>Ley General de Higiene, Seguridad Ocupacional y Bienestar N° 16998</w:t>
            </w:r>
          </w:p>
          <w:p w14:paraId="3475FED5" w14:textId="77777777" w:rsidR="00431D34" w:rsidRDefault="002B08DE" w:rsidP="009F7C40">
            <w:pPr>
              <w:pStyle w:val="Prrafodelista"/>
              <w:numPr>
                <w:ilvl w:val="0"/>
                <w:numId w:val="7"/>
              </w:numPr>
              <w:spacing w:after="0"/>
              <w:ind w:left="213" w:hanging="213"/>
              <w:jc w:val="both"/>
              <w:rPr>
                <w:rFonts w:ascii="Tahoma" w:hAnsi="Tahoma" w:cs="Tahoma"/>
                <w:color w:val="004990"/>
                <w:sz w:val="18"/>
                <w:szCs w:val="16"/>
              </w:rPr>
            </w:pPr>
            <w:r w:rsidRPr="00431D34">
              <w:rPr>
                <w:rFonts w:ascii="Tahoma" w:hAnsi="Tahoma" w:cs="Tahoma"/>
                <w:color w:val="004990"/>
                <w:sz w:val="18"/>
                <w:szCs w:val="16"/>
              </w:rPr>
              <w:t>Ley General del Trabajo y su Decreto Reglamentario</w:t>
            </w:r>
            <w:r w:rsidR="00B37AD2" w:rsidRPr="00431D34">
              <w:rPr>
                <w:rFonts w:ascii="Tahoma" w:hAnsi="Tahoma" w:cs="Tahoma"/>
                <w:color w:val="004990"/>
                <w:sz w:val="18"/>
                <w:szCs w:val="16"/>
              </w:rPr>
              <w:t xml:space="preserve">, el Decreto Supremo N° </w:t>
            </w:r>
            <w:r w:rsidR="00BD6363" w:rsidRPr="00431D34">
              <w:rPr>
                <w:rFonts w:ascii="Tahoma" w:hAnsi="Tahoma" w:cs="Tahoma"/>
                <w:color w:val="004990"/>
                <w:sz w:val="18"/>
                <w:szCs w:val="16"/>
              </w:rPr>
              <w:t>0521 de 20/05/2010</w:t>
            </w:r>
          </w:p>
          <w:p w14:paraId="221E721D" w14:textId="18978C9E" w:rsidR="00CA2BE8" w:rsidRDefault="00CA2BE8"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Código de Seguro Social</w:t>
            </w:r>
          </w:p>
          <w:p w14:paraId="0DF178B8" w14:textId="77777777" w:rsidR="00431D34" w:rsidRDefault="00B37AD2" w:rsidP="009F7C40">
            <w:pPr>
              <w:pStyle w:val="Prrafodelista"/>
              <w:numPr>
                <w:ilvl w:val="0"/>
                <w:numId w:val="7"/>
              </w:numPr>
              <w:spacing w:after="0"/>
              <w:ind w:left="213" w:hanging="213"/>
              <w:jc w:val="both"/>
              <w:rPr>
                <w:rFonts w:ascii="Tahoma" w:hAnsi="Tahoma" w:cs="Tahoma"/>
                <w:color w:val="004990"/>
                <w:sz w:val="18"/>
                <w:szCs w:val="16"/>
              </w:rPr>
            </w:pPr>
            <w:r w:rsidRPr="00431D34">
              <w:rPr>
                <w:rFonts w:ascii="Tahoma" w:hAnsi="Tahoma" w:cs="Tahoma"/>
                <w:color w:val="004990"/>
                <w:sz w:val="18"/>
                <w:szCs w:val="16"/>
              </w:rPr>
              <w:t>Código de Comercio</w:t>
            </w:r>
          </w:p>
          <w:p w14:paraId="60312BA0" w14:textId="2FC81789" w:rsidR="00F5739D" w:rsidRDefault="00F5739D" w:rsidP="009F7C40">
            <w:pPr>
              <w:pStyle w:val="Prrafodelista"/>
              <w:numPr>
                <w:ilvl w:val="0"/>
                <w:numId w:val="7"/>
              </w:numPr>
              <w:spacing w:after="0"/>
              <w:ind w:left="213" w:hanging="213"/>
              <w:jc w:val="both"/>
              <w:rPr>
                <w:rFonts w:ascii="Tahoma" w:hAnsi="Tahoma" w:cs="Tahoma"/>
                <w:color w:val="004990"/>
                <w:sz w:val="18"/>
                <w:szCs w:val="16"/>
              </w:rPr>
            </w:pPr>
            <w:r>
              <w:rPr>
                <w:rFonts w:ascii="Tahoma" w:hAnsi="Tahoma" w:cs="Tahoma"/>
                <w:color w:val="004990"/>
                <w:sz w:val="18"/>
                <w:szCs w:val="16"/>
              </w:rPr>
              <w:t>Resolución Normativa de Directorio N° 10-0032-14</w:t>
            </w:r>
          </w:p>
          <w:p w14:paraId="169B9EC1" w14:textId="45B4FF39" w:rsidR="009A79A9" w:rsidRPr="00CA2BE8" w:rsidRDefault="00F5739D" w:rsidP="009F7C40">
            <w:pPr>
              <w:pStyle w:val="Prrafodelista"/>
              <w:numPr>
                <w:ilvl w:val="0"/>
                <w:numId w:val="7"/>
              </w:numPr>
              <w:spacing w:after="0"/>
              <w:ind w:left="213" w:hanging="213"/>
              <w:jc w:val="both"/>
              <w:rPr>
                <w:rFonts w:ascii="Tahoma" w:hAnsi="Tahoma" w:cs="Tahoma"/>
                <w:color w:val="004990"/>
                <w:sz w:val="18"/>
                <w:szCs w:val="16"/>
              </w:rPr>
            </w:pPr>
            <w:r w:rsidRPr="00431D34">
              <w:rPr>
                <w:rFonts w:ascii="Tahoma" w:hAnsi="Tahoma" w:cs="Tahoma"/>
                <w:color w:val="004990"/>
                <w:sz w:val="18"/>
                <w:szCs w:val="16"/>
              </w:rPr>
              <w:t>Código Tributario</w:t>
            </w:r>
          </w:p>
        </w:tc>
        <w:tc>
          <w:tcPr>
            <w:tcW w:w="709" w:type="dxa"/>
            <w:tcBorders>
              <w:top w:val="single" w:sz="4" w:space="0" w:color="FFFFFF" w:themeColor="background1"/>
            </w:tcBorders>
            <w:shd w:val="clear" w:color="auto" w:fill="auto"/>
            <w:vAlign w:val="center"/>
          </w:tcPr>
          <w:p w14:paraId="6B261CE4" w14:textId="77777777" w:rsidR="009A79A9" w:rsidRPr="009C2DE5" w:rsidRDefault="009A79A9" w:rsidP="002B08DE">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14:paraId="302F3B4F" w14:textId="77777777" w:rsidR="009A79A9" w:rsidRPr="009C2DE5" w:rsidRDefault="009A79A9" w:rsidP="002B08DE">
            <w:pPr>
              <w:spacing w:after="0"/>
              <w:jc w:val="center"/>
              <w:rPr>
                <w:rFonts w:ascii="Tahoma" w:hAnsi="Tahoma" w:cs="Tahoma"/>
                <w:color w:val="004990"/>
                <w:sz w:val="18"/>
                <w:szCs w:val="18"/>
                <w:lang w:eastAsia="es-BO"/>
              </w:rPr>
            </w:pPr>
          </w:p>
        </w:tc>
        <w:tc>
          <w:tcPr>
            <w:tcW w:w="850" w:type="dxa"/>
            <w:tcBorders>
              <w:top w:val="single" w:sz="4" w:space="0" w:color="FFFFFF" w:themeColor="background1"/>
            </w:tcBorders>
            <w:shd w:val="clear" w:color="auto" w:fill="auto"/>
            <w:vAlign w:val="center"/>
          </w:tcPr>
          <w:p w14:paraId="1F030F82" w14:textId="77777777" w:rsidR="009A79A9" w:rsidRPr="009C2DE5" w:rsidRDefault="009A79A9" w:rsidP="002B08DE">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53769E7B" w14:textId="1D043077" w:rsidR="009A79A9" w:rsidRPr="009C2DE5" w:rsidRDefault="009A79A9" w:rsidP="002B08DE">
            <w:pPr>
              <w:spacing w:after="0"/>
              <w:jc w:val="center"/>
              <w:rPr>
                <w:rFonts w:ascii="Tahoma" w:hAnsi="Tahoma" w:cs="Tahoma"/>
                <w:b/>
                <w:bCs/>
                <w:color w:val="004990"/>
                <w:sz w:val="18"/>
                <w:szCs w:val="18"/>
                <w:lang w:eastAsia="es-BO"/>
              </w:rPr>
            </w:pPr>
          </w:p>
        </w:tc>
        <w:tc>
          <w:tcPr>
            <w:tcW w:w="1134" w:type="dxa"/>
            <w:shd w:val="clear" w:color="auto" w:fill="auto"/>
            <w:vAlign w:val="center"/>
          </w:tcPr>
          <w:p w14:paraId="08AAADA1" w14:textId="77777777" w:rsidR="009A79A9" w:rsidRPr="009C2DE5" w:rsidRDefault="009A79A9" w:rsidP="002B08DE">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9A79A9" w:rsidRPr="009C2DE5" w14:paraId="3B4FF04B" w14:textId="77777777" w:rsidTr="002B08DE">
        <w:trPr>
          <w:trHeight w:val="315"/>
        </w:trPr>
        <w:tc>
          <w:tcPr>
            <w:tcW w:w="426" w:type="dxa"/>
            <w:vAlign w:val="center"/>
          </w:tcPr>
          <w:p w14:paraId="4F5D8B65" w14:textId="77777777" w:rsidR="009A79A9" w:rsidRPr="009C2DE5" w:rsidRDefault="009A79A9" w:rsidP="002B08DE">
            <w:pPr>
              <w:spacing w:after="0"/>
              <w:jc w:val="center"/>
              <w:rPr>
                <w:color w:val="004990"/>
              </w:rPr>
            </w:pPr>
            <w:r w:rsidRPr="009C2DE5">
              <w:rPr>
                <w:color w:val="004990"/>
              </w:rPr>
              <w:t>2</w:t>
            </w:r>
          </w:p>
        </w:tc>
        <w:tc>
          <w:tcPr>
            <w:tcW w:w="5103" w:type="dxa"/>
            <w:shd w:val="clear" w:color="auto" w:fill="auto"/>
            <w:vAlign w:val="center"/>
          </w:tcPr>
          <w:p w14:paraId="52B991C9" w14:textId="02D70A4B" w:rsidR="009A79A9" w:rsidRPr="009C2DE5" w:rsidRDefault="00824323" w:rsidP="00824323">
            <w:pPr>
              <w:spacing w:after="0"/>
              <w:jc w:val="both"/>
              <w:rPr>
                <w:rFonts w:ascii="Tahoma" w:hAnsi="Tahoma" w:cs="Tahoma"/>
                <w:color w:val="004990"/>
                <w:sz w:val="18"/>
                <w:szCs w:val="16"/>
              </w:rPr>
            </w:pPr>
            <w:r>
              <w:rPr>
                <w:rFonts w:ascii="Tahoma" w:hAnsi="Tahoma" w:cs="Tahoma"/>
                <w:color w:val="004990"/>
                <w:sz w:val="18"/>
                <w:szCs w:val="16"/>
              </w:rPr>
              <w:t>El proponente debe p</w:t>
            </w:r>
            <w:r w:rsidR="00456634">
              <w:rPr>
                <w:rFonts w:ascii="Tahoma" w:hAnsi="Tahoma" w:cs="Tahoma"/>
                <w:color w:val="004990"/>
                <w:sz w:val="18"/>
                <w:szCs w:val="16"/>
              </w:rPr>
              <w:t>resenta</w:t>
            </w:r>
            <w:r>
              <w:rPr>
                <w:rFonts w:ascii="Tahoma" w:hAnsi="Tahoma" w:cs="Tahoma"/>
                <w:color w:val="004990"/>
                <w:sz w:val="18"/>
                <w:szCs w:val="16"/>
              </w:rPr>
              <w:t>r en forma</w:t>
            </w:r>
            <w:r w:rsidR="00456634">
              <w:rPr>
                <w:rFonts w:ascii="Tahoma" w:hAnsi="Tahoma" w:cs="Tahoma"/>
                <w:color w:val="004990"/>
                <w:sz w:val="18"/>
                <w:szCs w:val="16"/>
              </w:rPr>
              <w:t xml:space="preserve"> trimestral copias de documentación referente al cumplimiento de </w:t>
            </w:r>
            <w:r w:rsidR="00D450C7">
              <w:rPr>
                <w:rFonts w:ascii="Tahoma" w:hAnsi="Tahoma" w:cs="Tahoma"/>
                <w:color w:val="004990"/>
                <w:sz w:val="18"/>
                <w:szCs w:val="16"/>
              </w:rPr>
              <w:t>l</w:t>
            </w:r>
            <w:r w:rsidR="00456634">
              <w:rPr>
                <w:rFonts w:ascii="Tahoma" w:hAnsi="Tahoma" w:cs="Tahoma"/>
                <w:color w:val="004990"/>
                <w:sz w:val="18"/>
                <w:szCs w:val="16"/>
              </w:rPr>
              <w:t>as normas legales</w:t>
            </w:r>
            <w:r w:rsidR="00D450C7">
              <w:rPr>
                <w:rFonts w:ascii="Tahoma" w:hAnsi="Tahoma" w:cs="Tahoma"/>
                <w:color w:val="004990"/>
                <w:sz w:val="18"/>
                <w:szCs w:val="16"/>
              </w:rPr>
              <w:t xml:space="preserve"> </w:t>
            </w:r>
            <w:r w:rsidR="004134A8">
              <w:rPr>
                <w:rFonts w:ascii="Tahoma" w:hAnsi="Tahoma" w:cs="Tahoma"/>
                <w:color w:val="004990"/>
                <w:sz w:val="18"/>
                <w:szCs w:val="16"/>
              </w:rPr>
              <w:t>especialmente socio laborales.</w:t>
            </w:r>
          </w:p>
        </w:tc>
        <w:tc>
          <w:tcPr>
            <w:tcW w:w="709" w:type="dxa"/>
            <w:shd w:val="clear" w:color="auto" w:fill="auto"/>
            <w:vAlign w:val="center"/>
          </w:tcPr>
          <w:p w14:paraId="341A9BAB" w14:textId="77777777" w:rsidR="009A79A9" w:rsidRPr="009C2DE5" w:rsidRDefault="009A79A9" w:rsidP="002B08DE">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shd w:val="clear" w:color="auto" w:fill="auto"/>
            <w:vAlign w:val="center"/>
          </w:tcPr>
          <w:p w14:paraId="7BD2CC2E" w14:textId="77777777" w:rsidR="009A79A9" w:rsidRPr="009C2DE5" w:rsidRDefault="009A79A9" w:rsidP="002B08DE">
            <w:pPr>
              <w:spacing w:after="0"/>
              <w:jc w:val="center"/>
              <w:rPr>
                <w:rFonts w:ascii="Tahoma" w:hAnsi="Tahoma" w:cs="Tahoma"/>
                <w:color w:val="004990"/>
                <w:sz w:val="18"/>
                <w:szCs w:val="18"/>
                <w:lang w:eastAsia="es-BO"/>
              </w:rPr>
            </w:pPr>
          </w:p>
        </w:tc>
        <w:tc>
          <w:tcPr>
            <w:tcW w:w="850" w:type="dxa"/>
            <w:shd w:val="clear" w:color="auto" w:fill="auto"/>
            <w:vAlign w:val="center"/>
          </w:tcPr>
          <w:p w14:paraId="60EFF17A" w14:textId="77777777" w:rsidR="009A79A9" w:rsidRPr="009C2DE5" w:rsidRDefault="009A79A9" w:rsidP="002B08DE">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14:paraId="700FBD65" w14:textId="44C40452" w:rsidR="009A79A9" w:rsidRPr="009C2DE5" w:rsidRDefault="009A79A9" w:rsidP="002B08DE">
            <w:pPr>
              <w:spacing w:after="0"/>
              <w:jc w:val="center"/>
              <w:rPr>
                <w:rFonts w:ascii="Tahoma" w:hAnsi="Tahoma" w:cs="Tahoma"/>
                <w:b/>
                <w:bCs/>
                <w:color w:val="004990"/>
                <w:sz w:val="18"/>
                <w:szCs w:val="18"/>
                <w:lang w:eastAsia="es-BO"/>
              </w:rPr>
            </w:pPr>
          </w:p>
        </w:tc>
        <w:tc>
          <w:tcPr>
            <w:tcW w:w="1134" w:type="dxa"/>
            <w:shd w:val="clear" w:color="auto" w:fill="auto"/>
            <w:vAlign w:val="center"/>
          </w:tcPr>
          <w:p w14:paraId="26E1B0FF" w14:textId="77777777" w:rsidR="009A79A9" w:rsidRPr="009C2DE5" w:rsidRDefault="009A79A9" w:rsidP="002B08DE">
            <w:pPr>
              <w:spacing w:after="0"/>
              <w:jc w:val="center"/>
              <w:rPr>
                <w:rFonts w:ascii="Tahoma" w:hAnsi="Tahoma" w:cs="Tahoma"/>
                <w:b/>
                <w:bCs/>
                <w:color w:val="004990"/>
                <w:sz w:val="18"/>
                <w:szCs w:val="18"/>
                <w:lang w:eastAsia="es-BO"/>
              </w:rPr>
            </w:pPr>
          </w:p>
        </w:tc>
      </w:tr>
    </w:tbl>
    <w:p w14:paraId="5E70FAD5" w14:textId="043EE328" w:rsidR="00645D6C" w:rsidRPr="009C2DE5" w:rsidRDefault="00476798" w:rsidP="007D3287">
      <w:pPr>
        <w:pStyle w:val="TITULOS"/>
        <w:spacing w:before="120" w:after="120" w:line="240" w:lineRule="auto"/>
        <w:ind w:left="426" w:hanging="426"/>
        <w:rPr>
          <w:rFonts w:ascii="Tahoma" w:hAnsi="Tahoma" w:cs="Tahoma"/>
          <w:color w:val="004990"/>
          <w:sz w:val="22"/>
          <w:szCs w:val="22"/>
        </w:rPr>
      </w:pPr>
      <w:r>
        <w:rPr>
          <w:rFonts w:ascii="Tahoma" w:hAnsi="Tahoma" w:cs="Tahoma"/>
          <w:color w:val="004990"/>
          <w:sz w:val="22"/>
          <w:szCs w:val="22"/>
        </w:rPr>
        <w:t>10</w:t>
      </w:r>
      <w:r w:rsidR="00DA3183">
        <w:rPr>
          <w:rFonts w:ascii="Tahoma" w:hAnsi="Tahoma" w:cs="Tahoma"/>
          <w:color w:val="004990"/>
          <w:sz w:val="22"/>
          <w:szCs w:val="22"/>
        </w:rPr>
        <w:t>.</w:t>
      </w:r>
      <w:r w:rsidR="00DA3183">
        <w:rPr>
          <w:rFonts w:ascii="Tahoma" w:hAnsi="Tahoma" w:cs="Tahoma"/>
          <w:color w:val="004990"/>
          <w:sz w:val="22"/>
          <w:szCs w:val="22"/>
        </w:rPr>
        <w:tab/>
      </w:r>
      <w:r w:rsidR="0064402C" w:rsidRPr="009C2DE5">
        <w:rPr>
          <w:rFonts w:ascii="Tahoma" w:hAnsi="Tahoma" w:cs="Tahoma"/>
          <w:color w:val="004990"/>
          <w:sz w:val="22"/>
          <w:szCs w:val="22"/>
        </w:rPr>
        <w:t>EXPERIENCIA DEL OFERENTE</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9C2DE5" w:rsidRPr="00090EA2" w14:paraId="5E70FADA" w14:textId="77777777" w:rsidTr="009B764A">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5E70FAD8" w14:textId="77777777" w:rsidR="0064402C" w:rsidRPr="00090EA2" w:rsidRDefault="0064402C" w:rsidP="00E6154B">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5E70FAD9" w14:textId="77777777" w:rsidR="0064402C" w:rsidRPr="00090EA2" w:rsidRDefault="0064402C" w:rsidP="00E6154B">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9C2DE5" w:rsidRPr="00090EA2" w14:paraId="5E70FADE" w14:textId="77777777" w:rsidTr="009B764A">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5E70FADB" w14:textId="77777777" w:rsidR="0064402C" w:rsidRPr="00090EA2" w:rsidRDefault="0064402C" w:rsidP="00E6154B">
            <w:pPr>
              <w:spacing w:after="0"/>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EXPERIENCIA DEL OFERENTE</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DC" w14:textId="77777777" w:rsidR="0064402C" w:rsidRPr="00090EA2" w:rsidRDefault="0064402C" w:rsidP="00E6154B">
            <w:pPr>
              <w:spacing w:after="0"/>
              <w:jc w:val="center"/>
              <w:rPr>
                <w:rFonts w:ascii="Tahoma" w:hAnsi="Tahoma" w:cs="Tahoma"/>
                <w:b/>
                <w:bCs/>
                <w:color w:val="FFFFFF" w:themeColor="background1"/>
                <w:sz w:val="18"/>
                <w:szCs w:val="18"/>
                <w:lang w:eastAsia="es-BO"/>
              </w:rPr>
            </w:pPr>
            <w:r w:rsidRPr="00DA3183">
              <w:rPr>
                <w:rFonts w:ascii="Tahoma" w:hAnsi="Tahoma" w:cs="Tahoma"/>
                <w:b/>
                <w:bCs/>
                <w:color w:val="FFFFFF" w:themeColor="background1"/>
                <w:sz w:val="18"/>
                <w:szCs w:val="18"/>
                <w:lang w:val="es-BO"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E70FADD" w14:textId="77777777" w:rsidR="0064402C" w:rsidRPr="00090EA2" w:rsidRDefault="0064402C" w:rsidP="00E6154B">
            <w:pPr>
              <w:spacing w:after="0"/>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DA3183">
              <w:rPr>
                <w:rFonts w:ascii="Tahoma" w:hAnsi="Tahoma" w:cs="Tahoma"/>
                <w:color w:val="FFFFFF" w:themeColor="background1"/>
                <w:sz w:val="18"/>
                <w:szCs w:val="18"/>
                <w:lang w:val="es-BO" w:eastAsia="es-BO"/>
              </w:rPr>
              <w:t> </w:t>
            </w:r>
          </w:p>
        </w:tc>
      </w:tr>
      <w:tr w:rsidR="009C2DE5" w:rsidRPr="00090EA2" w14:paraId="5E70FAE6" w14:textId="77777777" w:rsidTr="009B764A">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E70FADF" w14:textId="77777777" w:rsidR="0064402C" w:rsidRPr="00090EA2" w:rsidRDefault="0064402C" w:rsidP="00E6154B">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0" w14:textId="77777777" w:rsidR="0064402C" w:rsidRPr="00090EA2" w:rsidRDefault="0064402C" w:rsidP="00E6154B">
            <w:pPr>
              <w:spacing w:after="0"/>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1" w14:textId="77777777" w:rsidR="0064402C" w:rsidRPr="00090EA2" w:rsidRDefault="0064402C" w:rsidP="00E6154B">
            <w:pPr>
              <w:spacing w:after="0"/>
              <w:jc w:val="center"/>
              <w:rPr>
                <w:rFonts w:ascii="Tahoma" w:hAnsi="Tahoma" w:cs="Tahoma"/>
                <w:b/>
                <w:bCs/>
                <w:color w:val="FFFFFF" w:themeColor="background1"/>
                <w:sz w:val="7"/>
                <w:szCs w:val="7"/>
                <w:lang w:eastAsia="es-BO"/>
              </w:rPr>
            </w:pPr>
            <w:r w:rsidRPr="00DA3183">
              <w:rPr>
                <w:rFonts w:ascii="Tahoma" w:hAnsi="Tahoma" w:cs="Tahoma"/>
                <w:b/>
                <w:bCs/>
                <w:color w:val="FFFFFF" w:themeColor="background1"/>
                <w:sz w:val="7"/>
                <w:szCs w:val="7"/>
                <w:lang w:val="es-BO" w:eastAsia="es-BO"/>
              </w:rPr>
              <w:t>M</w:t>
            </w:r>
            <w:r w:rsidRPr="00090EA2">
              <w:rPr>
                <w:rFonts w:ascii="Tahoma" w:hAnsi="Tahoma" w:cs="Tahoma"/>
                <w:b/>
                <w:bCs/>
                <w:color w:val="FFFFFF" w:themeColor="background1"/>
                <w:sz w:val="7"/>
                <w:szCs w:val="7"/>
                <w:lang w:val="en-GB" w:eastAsia="es-BO"/>
              </w:rPr>
              <w:t>ANDATORIO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2" w14:textId="77777777" w:rsidR="0064402C" w:rsidRPr="00090EA2" w:rsidRDefault="0064402C" w:rsidP="00E6154B">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3" w14:textId="77777777" w:rsidR="0064402C" w:rsidRPr="00090EA2" w:rsidRDefault="0064402C" w:rsidP="00E6154B">
            <w:pPr>
              <w:spacing w:after="0"/>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4" w14:textId="77777777" w:rsidR="0064402C" w:rsidRPr="00090EA2" w:rsidRDefault="0064402C" w:rsidP="00E6154B">
            <w:pPr>
              <w:spacing w:after="0"/>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E70FAE5" w14:textId="77777777" w:rsidR="0064402C" w:rsidRPr="00090EA2" w:rsidRDefault="0064402C" w:rsidP="00E6154B">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9C2DE5" w:rsidRPr="009C2DE5" w14:paraId="5E70FAEE" w14:textId="77777777" w:rsidTr="009B764A">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E70FAE7" w14:textId="77777777" w:rsidR="0064402C" w:rsidRPr="00090EA2" w:rsidRDefault="0064402C" w:rsidP="00E6154B">
            <w:pPr>
              <w:spacing w:after="0"/>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8" w14:textId="77777777" w:rsidR="0064402C" w:rsidRPr="00090EA2" w:rsidRDefault="0064402C" w:rsidP="00E6154B">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9" w14:textId="77777777" w:rsidR="0064402C" w:rsidRPr="00090EA2" w:rsidRDefault="0064402C" w:rsidP="00E6154B">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A" w14:textId="77777777" w:rsidR="0064402C" w:rsidRPr="00090EA2" w:rsidRDefault="0064402C" w:rsidP="00E6154B">
            <w:pPr>
              <w:spacing w:after="0"/>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B" w14:textId="77777777" w:rsidR="0064402C" w:rsidRPr="00090EA2" w:rsidRDefault="0064402C" w:rsidP="00E6154B">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5E70FAEC" w14:textId="77777777" w:rsidR="0064402C" w:rsidRPr="00090EA2" w:rsidRDefault="0064402C" w:rsidP="00E6154B">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5E70FAED" w14:textId="77777777" w:rsidR="0064402C" w:rsidRPr="009C2DE5" w:rsidRDefault="0064402C" w:rsidP="00E6154B">
            <w:pPr>
              <w:spacing w:after="0"/>
              <w:jc w:val="center"/>
              <w:rPr>
                <w:rFonts w:ascii="Tahoma" w:hAnsi="Tahoma" w:cs="Tahoma"/>
                <w:b/>
                <w:bCs/>
                <w:color w:val="004990"/>
                <w:sz w:val="18"/>
                <w:szCs w:val="18"/>
                <w:lang w:eastAsia="es-BO"/>
              </w:rPr>
            </w:pPr>
          </w:p>
        </w:tc>
      </w:tr>
      <w:tr w:rsidR="006A2756" w:rsidRPr="009C2DE5" w14:paraId="5E70FAF6" w14:textId="77777777" w:rsidTr="009B764A">
        <w:trPr>
          <w:trHeight w:val="315"/>
        </w:trPr>
        <w:tc>
          <w:tcPr>
            <w:tcW w:w="426" w:type="dxa"/>
            <w:tcBorders>
              <w:top w:val="single" w:sz="4" w:space="0" w:color="FFFFFF" w:themeColor="background1"/>
            </w:tcBorders>
            <w:vAlign w:val="center"/>
          </w:tcPr>
          <w:p w14:paraId="5E70FAEF" w14:textId="77777777" w:rsidR="006A2756" w:rsidRPr="009C2DE5" w:rsidRDefault="006A2756" w:rsidP="00E6154B">
            <w:pPr>
              <w:spacing w:after="0"/>
              <w:jc w:val="center"/>
              <w:rPr>
                <w:color w:val="004990"/>
              </w:rPr>
            </w:pPr>
            <w:r w:rsidRPr="009C2DE5">
              <w:rPr>
                <w:color w:val="004990"/>
              </w:rPr>
              <w:t>1</w:t>
            </w:r>
          </w:p>
        </w:tc>
        <w:tc>
          <w:tcPr>
            <w:tcW w:w="5103" w:type="dxa"/>
            <w:tcBorders>
              <w:top w:val="single" w:sz="4" w:space="0" w:color="FFFFFF" w:themeColor="background1"/>
            </w:tcBorders>
            <w:shd w:val="clear" w:color="auto" w:fill="auto"/>
            <w:vAlign w:val="center"/>
          </w:tcPr>
          <w:p w14:paraId="5E70FAF0" w14:textId="3B9A5C73" w:rsidR="00531310" w:rsidRPr="009C2DE5" w:rsidRDefault="006A2756" w:rsidP="00286C21">
            <w:pPr>
              <w:spacing w:after="0"/>
              <w:jc w:val="both"/>
              <w:rPr>
                <w:rFonts w:ascii="Tahoma" w:hAnsi="Tahoma" w:cs="Tahoma"/>
                <w:color w:val="004990"/>
                <w:sz w:val="18"/>
                <w:szCs w:val="16"/>
              </w:rPr>
            </w:pPr>
            <w:r>
              <w:rPr>
                <w:rFonts w:ascii="Tahoma" w:hAnsi="Tahoma" w:cs="Tahoma"/>
                <w:color w:val="004990"/>
                <w:sz w:val="18"/>
                <w:szCs w:val="16"/>
              </w:rPr>
              <w:t>El proponente debe tener experiencia</w:t>
            </w:r>
            <w:r w:rsidR="00C47FB1">
              <w:rPr>
                <w:rFonts w:ascii="Tahoma" w:hAnsi="Tahoma" w:cs="Tahoma"/>
                <w:color w:val="004990"/>
                <w:sz w:val="18"/>
                <w:szCs w:val="16"/>
              </w:rPr>
              <w:t xml:space="preserve"> de trabajo en el rubro mínimo 1</w:t>
            </w:r>
            <w:r w:rsidR="00A26D40">
              <w:rPr>
                <w:rFonts w:ascii="Tahoma" w:hAnsi="Tahoma" w:cs="Tahoma"/>
                <w:color w:val="004990"/>
                <w:sz w:val="18"/>
                <w:szCs w:val="16"/>
              </w:rPr>
              <w:t xml:space="preserve"> año.</w:t>
            </w:r>
          </w:p>
        </w:tc>
        <w:tc>
          <w:tcPr>
            <w:tcW w:w="709" w:type="dxa"/>
            <w:tcBorders>
              <w:top w:val="single" w:sz="4" w:space="0" w:color="FFFFFF" w:themeColor="background1"/>
            </w:tcBorders>
            <w:shd w:val="clear" w:color="auto" w:fill="auto"/>
            <w:vAlign w:val="center"/>
          </w:tcPr>
          <w:p w14:paraId="5E70FAF1" w14:textId="0571B949" w:rsidR="006A2756" w:rsidRPr="009C2DE5" w:rsidRDefault="006A2756" w:rsidP="00E6154B">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tcBorders>
              <w:top w:val="single" w:sz="4" w:space="0" w:color="FFFFFF" w:themeColor="background1"/>
            </w:tcBorders>
            <w:shd w:val="clear" w:color="auto" w:fill="auto"/>
            <w:vAlign w:val="center"/>
          </w:tcPr>
          <w:p w14:paraId="5E70FAF2" w14:textId="7A93456C" w:rsidR="006A2756" w:rsidRPr="009C2DE5" w:rsidRDefault="006A2756" w:rsidP="00E6154B">
            <w:pPr>
              <w:spacing w:after="0"/>
              <w:jc w:val="center"/>
              <w:rPr>
                <w:rFonts w:ascii="Tahoma" w:hAnsi="Tahoma" w:cs="Tahoma"/>
                <w:color w:val="004990"/>
                <w:sz w:val="18"/>
                <w:szCs w:val="18"/>
                <w:lang w:eastAsia="es-BO"/>
              </w:rPr>
            </w:pPr>
          </w:p>
        </w:tc>
        <w:tc>
          <w:tcPr>
            <w:tcW w:w="850" w:type="dxa"/>
            <w:tcBorders>
              <w:top w:val="single" w:sz="4" w:space="0" w:color="FFFFFF" w:themeColor="background1"/>
            </w:tcBorders>
            <w:shd w:val="clear" w:color="auto" w:fill="auto"/>
            <w:vAlign w:val="center"/>
          </w:tcPr>
          <w:p w14:paraId="5E70FAF3" w14:textId="77777777" w:rsidR="006A2756" w:rsidRPr="009C2DE5" w:rsidRDefault="006A2756" w:rsidP="00E6154B">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tcBorders>
            <w:shd w:val="clear" w:color="auto" w:fill="auto"/>
            <w:vAlign w:val="center"/>
          </w:tcPr>
          <w:p w14:paraId="5E70FAF4" w14:textId="22B6BCF8" w:rsidR="006A2756" w:rsidRPr="009C2DE5" w:rsidRDefault="006A2756" w:rsidP="00E6154B">
            <w:pPr>
              <w:spacing w:after="0"/>
              <w:jc w:val="center"/>
              <w:rPr>
                <w:rFonts w:ascii="Tahoma" w:hAnsi="Tahoma" w:cs="Tahoma"/>
                <w:b/>
                <w:bCs/>
                <w:color w:val="004990"/>
                <w:sz w:val="18"/>
                <w:szCs w:val="18"/>
                <w:lang w:eastAsia="es-BO"/>
              </w:rPr>
            </w:pPr>
          </w:p>
        </w:tc>
        <w:tc>
          <w:tcPr>
            <w:tcW w:w="1134" w:type="dxa"/>
            <w:shd w:val="clear" w:color="auto" w:fill="auto"/>
            <w:vAlign w:val="center"/>
          </w:tcPr>
          <w:p w14:paraId="5E70FAF5" w14:textId="77777777" w:rsidR="006A2756" w:rsidRPr="009C2DE5" w:rsidRDefault="006A2756" w:rsidP="00E6154B">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6A2756" w:rsidRPr="009C2DE5" w14:paraId="5E70FAFE" w14:textId="77777777" w:rsidTr="009B764A">
        <w:trPr>
          <w:trHeight w:val="315"/>
        </w:trPr>
        <w:tc>
          <w:tcPr>
            <w:tcW w:w="426" w:type="dxa"/>
            <w:vAlign w:val="center"/>
          </w:tcPr>
          <w:p w14:paraId="5E70FAF7" w14:textId="77777777" w:rsidR="006A2756" w:rsidRPr="009C2DE5" w:rsidRDefault="006A2756" w:rsidP="00E6154B">
            <w:pPr>
              <w:spacing w:after="0"/>
              <w:jc w:val="center"/>
              <w:rPr>
                <w:color w:val="004990"/>
              </w:rPr>
            </w:pPr>
            <w:r w:rsidRPr="009C2DE5">
              <w:rPr>
                <w:color w:val="004990"/>
              </w:rPr>
              <w:t>2</w:t>
            </w:r>
          </w:p>
        </w:tc>
        <w:tc>
          <w:tcPr>
            <w:tcW w:w="5103" w:type="dxa"/>
            <w:shd w:val="clear" w:color="auto" w:fill="auto"/>
            <w:vAlign w:val="center"/>
          </w:tcPr>
          <w:p w14:paraId="5E70FAF8" w14:textId="56903DC7" w:rsidR="006A2756" w:rsidRPr="009C2DE5" w:rsidRDefault="006A2756" w:rsidP="00FD02FA">
            <w:pPr>
              <w:spacing w:after="0"/>
              <w:jc w:val="both"/>
              <w:rPr>
                <w:rFonts w:ascii="Tahoma" w:hAnsi="Tahoma" w:cs="Tahoma"/>
                <w:color w:val="004990"/>
                <w:sz w:val="18"/>
                <w:szCs w:val="16"/>
              </w:rPr>
            </w:pPr>
            <w:r>
              <w:rPr>
                <w:rFonts w:ascii="Tahoma" w:hAnsi="Tahoma" w:cs="Tahoma"/>
                <w:color w:val="004990"/>
                <w:sz w:val="18"/>
                <w:szCs w:val="16"/>
              </w:rPr>
              <w:t xml:space="preserve">El proponente debe presentar su currículum </w:t>
            </w:r>
            <w:r w:rsidR="00C47FB1">
              <w:rPr>
                <w:rFonts w:ascii="Tahoma" w:hAnsi="Tahoma" w:cs="Tahoma"/>
                <w:color w:val="004990"/>
                <w:sz w:val="18"/>
                <w:szCs w:val="16"/>
              </w:rPr>
              <w:t xml:space="preserve">empresarial </w:t>
            </w:r>
            <w:r>
              <w:rPr>
                <w:rFonts w:ascii="Tahoma" w:hAnsi="Tahoma" w:cs="Tahoma"/>
                <w:color w:val="004990"/>
                <w:sz w:val="18"/>
                <w:szCs w:val="16"/>
              </w:rPr>
              <w:t>actualizado</w:t>
            </w:r>
            <w:r w:rsidR="00C47FB1">
              <w:rPr>
                <w:rFonts w:ascii="Tahoma" w:hAnsi="Tahoma" w:cs="Tahoma"/>
                <w:color w:val="004990"/>
                <w:sz w:val="18"/>
                <w:szCs w:val="16"/>
              </w:rPr>
              <w:t xml:space="preserve"> con los respectivos respaldos.</w:t>
            </w:r>
          </w:p>
        </w:tc>
        <w:tc>
          <w:tcPr>
            <w:tcW w:w="709" w:type="dxa"/>
            <w:shd w:val="clear" w:color="auto" w:fill="auto"/>
            <w:vAlign w:val="center"/>
          </w:tcPr>
          <w:p w14:paraId="5E70FAF9" w14:textId="76DDC776" w:rsidR="006A2756" w:rsidRPr="009C2DE5" w:rsidRDefault="006A2756" w:rsidP="00E6154B">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shd w:val="clear" w:color="auto" w:fill="auto"/>
            <w:vAlign w:val="center"/>
          </w:tcPr>
          <w:p w14:paraId="5E70FAFA" w14:textId="7EDB2E00" w:rsidR="006A2756" w:rsidRPr="009C2DE5" w:rsidRDefault="006A2756" w:rsidP="00E6154B">
            <w:pPr>
              <w:spacing w:after="0"/>
              <w:jc w:val="center"/>
              <w:rPr>
                <w:rFonts w:ascii="Tahoma" w:hAnsi="Tahoma" w:cs="Tahoma"/>
                <w:color w:val="004990"/>
                <w:sz w:val="18"/>
                <w:szCs w:val="18"/>
                <w:lang w:eastAsia="es-BO"/>
              </w:rPr>
            </w:pPr>
          </w:p>
        </w:tc>
        <w:tc>
          <w:tcPr>
            <w:tcW w:w="850" w:type="dxa"/>
            <w:shd w:val="clear" w:color="auto" w:fill="auto"/>
            <w:vAlign w:val="center"/>
          </w:tcPr>
          <w:p w14:paraId="5E70FAFB" w14:textId="77777777" w:rsidR="006A2756" w:rsidRPr="009C2DE5" w:rsidRDefault="006A2756" w:rsidP="00E6154B">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shd w:val="clear" w:color="auto" w:fill="auto"/>
            <w:vAlign w:val="center"/>
          </w:tcPr>
          <w:p w14:paraId="5E70FAFC" w14:textId="7DCA78A1" w:rsidR="006A2756" w:rsidRPr="009C2DE5" w:rsidRDefault="006A2756" w:rsidP="004134A8">
            <w:pPr>
              <w:spacing w:after="0"/>
              <w:jc w:val="center"/>
              <w:rPr>
                <w:rFonts w:ascii="Tahoma" w:hAnsi="Tahoma" w:cs="Tahoma"/>
                <w:b/>
                <w:bCs/>
                <w:color w:val="004990"/>
                <w:sz w:val="18"/>
                <w:szCs w:val="18"/>
                <w:lang w:eastAsia="es-BO"/>
              </w:rPr>
            </w:pPr>
          </w:p>
        </w:tc>
        <w:tc>
          <w:tcPr>
            <w:tcW w:w="1134" w:type="dxa"/>
            <w:shd w:val="clear" w:color="auto" w:fill="auto"/>
            <w:vAlign w:val="center"/>
          </w:tcPr>
          <w:p w14:paraId="5E70FAFD" w14:textId="77777777" w:rsidR="006A2756" w:rsidRPr="009C2DE5" w:rsidRDefault="006A2756" w:rsidP="00E6154B">
            <w:pPr>
              <w:spacing w:after="0"/>
              <w:jc w:val="center"/>
              <w:rPr>
                <w:rFonts w:ascii="Tahoma" w:hAnsi="Tahoma" w:cs="Tahoma"/>
                <w:b/>
                <w:bCs/>
                <w:color w:val="004990"/>
                <w:sz w:val="18"/>
                <w:szCs w:val="18"/>
                <w:lang w:eastAsia="es-BO"/>
              </w:rPr>
            </w:pPr>
          </w:p>
        </w:tc>
      </w:tr>
      <w:tr w:rsidR="00DD428C" w:rsidRPr="009C2DE5" w14:paraId="2330F6DF" w14:textId="77777777" w:rsidTr="009B764A">
        <w:trPr>
          <w:trHeight w:val="315"/>
        </w:trPr>
        <w:tc>
          <w:tcPr>
            <w:tcW w:w="426" w:type="dxa"/>
            <w:vAlign w:val="center"/>
          </w:tcPr>
          <w:p w14:paraId="058D4624" w14:textId="2BD9860A" w:rsidR="00DD428C" w:rsidRPr="009C2DE5" w:rsidRDefault="00A26D40" w:rsidP="00E6154B">
            <w:pPr>
              <w:spacing w:after="0"/>
              <w:jc w:val="center"/>
              <w:rPr>
                <w:color w:val="004990"/>
              </w:rPr>
            </w:pPr>
            <w:r>
              <w:rPr>
                <w:color w:val="004990"/>
              </w:rPr>
              <w:t>3</w:t>
            </w:r>
          </w:p>
        </w:tc>
        <w:tc>
          <w:tcPr>
            <w:tcW w:w="5103" w:type="dxa"/>
            <w:shd w:val="clear" w:color="auto" w:fill="auto"/>
            <w:vAlign w:val="center"/>
          </w:tcPr>
          <w:p w14:paraId="17C88BCD" w14:textId="71D3D2C0" w:rsidR="00DD428C" w:rsidRDefault="00DD428C" w:rsidP="00FD02FA">
            <w:pPr>
              <w:spacing w:after="0"/>
              <w:jc w:val="both"/>
              <w:rPr>
                <w:rFonts w:ascii="Tahoma" w:hAnsi="Tahoma" w:cs="Tahoma"/>
                <w:color w:val="004990"/>
                <w:sz w:val="18"/>
                <w:szCs w:val="16"/>
              </w:rPr>
            </w:pPr>
            <w:r>
              <w:rPr>
                <w:rFonts w:ascii="Tahoma" w:hAnsi="Tahoma" w:cs="Tahoma"/>
                <w:color w:val="004990"/>
                <w:sz w:val="18"/>
                <w:szCs w:val="16"/>
              </w:rPr>
              <w:t>La empresa proponente autoriza a ENTEL S.A. verificar los datos y documentos proporcionados.</w:t>
            </w:r>
          </w:p>
        </w:tc>
        <w:tc>
          <w:tcPr>
            <w:tcW w:w="709" w:type="dxa"/>
            <w:shd w:val="clear" w:color="auto" w:fill="auto"/>
            <w:vAlign w:val="center"/>
          </w:tcPr>
          <w:p w14:paraId="03A7FE35" w14:textId="39821932" w:rsidR="00DD428C" w:rsidRPr="009C2DE5" w:rsidRDefault="00CC66C0" w:rsidP="00E6154B">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shd w:val="clear" w:color="auto" w:fill="auto"/>
            <w:vAlign w:val="center"/>
          </w:tcPr>
          <w:p w14:paraId="5ECFFCB6" w14:textId="77777777" w:rsidR="00DD428C" w:rsidRPr="009C2DE5" w:rsidRDefault="00DD428C" w:rsidP="00E6154B">
            <w:pPr>
              <w:spacing w:after="0"/>
              <w:jc w:val="center"/>
              <w:rPr>
                <w:rFonts w:ascii="Tahoma" w:hAnsi="Tahoma" w:cs="Tahoma"/>
                <w:color w:val="004990"/>
                <w:sz w:val="18"/>
                <w:szCs w:val="18"/>
                <w:lang w:eastAsia="es-BO"/>
              </w:rPr>
            </w:pPr>
          </w:p>
        </w:tc>
        <w:tc>
          <w:tcPr>
            <w:tcW w:w="850" w:type="dxa"/>
            <w:shd w:val="clear" w:color="auto" w:fill="auto"/>
            <w:vAlign w:val="center"/>
          </w:tcPr>
          <w:p w14:paraId="6C1EBA91" w14:textId="77777777" w:rsidR="00DD428C" w:rsidRPr="009C2DE5" w:rsidRDefault="00DD428C" w:rsidP="00E6154B">
            <w:pPr>
              <w:spacing w:after="0"/>
              <w:jc w:val="center"/>
              <w:rPr>
                <w:rFonts w:ascii="Tahoma" w:hAnsi="Tahoma" w:cs="Tahoma"/>
                <w:b/>
                <w:bCs/>
                <w:color w:val="004990"/>
                <w:sz w:val="18"/>
                <w:szCs w:val="18"/>
                <w:lang w:eastAsia="es-BO"/>
              </w:rPr>
            </w:pPr>
          </w:p>
        </w:tc>
        <w:tc>
          <w:tcPr>
            <w:tcW w:w="851" w:type="dxa"/>
            <w:shd w:val="clear" w:color="auto" w:fill="auto"/>
            <w:vAlign w:val="center"/>
          </w:tcPr>
          <w:p w14:paraId="71E82E74" w14:textId="77777777" w:rsidR="00DD428C" w:rsidRPr="009C2DE5" w:rsidRDefault="00DD428C" w:rsidP="004134A8">
            <w:pPr>
              <w:spacing w:after="0"/>
              <w:jc w:val="center"/>
              <w:rPr>
                <w:rFonts w:ascii="Tahoma" w:hAnsi="Tahoma" w:cs="Tahoma"/>
                <w:b/>
                <w:bCs/>
                <w:color w:val="004990"/>
                <w:sz w:val="18"/>
                <w:szCs w:val="18"/>
                <w:lang w:eastAsia="es-BO"/>
              </w:rPr>
            </w:pPr>
          </w:p>
        </w:tc>
        <w:tc>
          <w:tcPr>
            <w:tcW w:w="1134" w:type="dxa"/>
            <w:shd w:val="clear" w:color="auto" w:fill="auto"/>
            <w:vAlign w:val="center"/>
          </w:tcPr>
          <w:p w14:paraId="734B19FD" w14:textId="77777777" w:rsidR="00DD428C" w:rsidRPr="009C2DE5" w:rsidRDefault="00DD428C" w:rsidP="00E6154B">
            <w:pPr>
              <w:spacing w:after="0"/>
              <w:jc w:val="center"/>
              <w:rPr>
                <w:rFonts w:ascii="Tahoma" w:hAnsi="Tahoma" w:cs="Tahoma"/>
                <w:b/>
                <w:bCs/>
                <w:color w:val="004990"/>
                <w:sz w:val="18"/>
                <w:szCs w:val="18"/>
                <w:lang w:eastAsia="es-BO"/>
              </w:rPr>
            </w:pPr>
          </w:p>
        </w:tc>
      </w:tr>
    </w:tbl>
    <w:p w14:paraId="6C39B282" w14:textId="569A0AA4" w:rsidR="006930DC" w:rsidRPr="009C2DE5" w:rsidRDefault="00476798" w:rsidP="006930DC">
      <w:pPr>
        <w:pStyle w:val="TITULOS"/>
        <w:spacing w:before="120" w:after="120" w:line="240" w:lineRule="auto"/>
        <w:ind w:left="426" w:hanging="426"/>
        <w:rPr>
          <w:rFonts w:ascii="Tahoma" w:hAnsi="Tahoma" w:cs="Tahoma"/>
          <w:color w:val="004990"/>
          <w:sz w:val="22"/>
          <w:szCs w:val="22"/>
        </w:rPr>
      </w:pPr>
      <w:r>
        <w:rPr>
          <w:rFonts w:ascii="Tahoma" w:hAnsi="Tahoma" w:cs="Tahoma"/>
          <w:color w:val="004990"/>
          <w:sz w:val="22"/>
          <w:szCs w:val="22"/>
        </w:rPr>
        <w:t>11</w:t>
      </w:r>
      <w:r w:rsidR="006930DC">
        <w:rPr>
          <w:rFonts w:ascii="Tahoma" w:hAnsi="Tahoma" w:cs="Tahoma"/>
          <w:color w:val="004990"/>
          <w:sz w:val="22"/>
          <w:szCs w:val="22"/>
        </w:rPr>
        <w:t>.</w:t>
      </w:r>
      <w:r w:rsidR="006930DC">
        <w:rPr>
          <w:rFonts w:ascii="Tahoma" w:hAnsi="Tahoma" w:cs="Tahoma"/>
          <w:color w:val="004990"/>
          <w:sz w:val="22"/>
          <w:szCs w:val="22"/>
        </w:rPr>
        <w:tab/>
      </w:r>
      <w:r w:rsidR="00280631">
        <w:rPr>
          <w:rFonts w:ascii="Tahoma" w:hAnsi="Tahoma" w:cs="Tahoma"/>
          <w:color w:val="004990"/>
          <w:sz w:val="22"/>
          <w:szCs w:val="22"/>
        </w:rPr>
        <w:t>CANTIDAD MINIMA DE PERSONAL REQUERIDA Y HORAS DE SERVICIO</w:t>
      </w:r>
    </w:p>
    <w:tbl>
      <w:tblPr>
        <w:tblW w:w="9782" w:type="dxa"/>
        <w:tblInd w:w="70"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426"/>
        <w:gridCol w:w="5103"/>
        <w:gridCol w:w="709"/>
        <w:gridCol w:w="709"/>
        <w:gridCol w:w="850"/>
        <w:gridCol w:w="851"/>
        <w:gridCol w:w="1134"/>
      </w:tblGrid>
      <w:tr w:rsidR="006930DC" w:rsidRPr="00090EA2" w14:paraId="37514493" w14:textId="77777777" w:rsidTr="00290608">
        <w:trPr>
          <w:trHeight w:val="202"/>
          <w:tblHeader/>
        </w:trPr>
        <w:tc>
          <w:tcPr>
            <w:tcW w:w="6947" w:type="dxa"/>
            <w:gridSpan w:val="4"/>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tcPr>
          <w:p w14:paraId="2BB1FD12" w14:textId="77777777" w:rsidR="006930DC" w:rsidRPr="00090EA2" w:rsidRDefault="006930DC" w:rsidP="00290608">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REQUERIMIENTO DE ENTEL S.A.</w:t>
            </w:r>
          </w:p>
        </w:tc>
        <w:tc>
          <w:tcPr>
            <w:tcW w:w="2835" w:type="dxa"/>
            <w:gridSpan w:val="3"/>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646705B" w14:textId="77777777" w:rsidR="006930DC" w:rsidRPr="00090EA2" w:rsidRDefault="006930DC" w:rsidP="00290608">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RESPUESTA DEL OFERENTE</w:t>
            </w:r>
          </w:p>
        </w:tc>
      </w:tr>
      <w:tr w:rsidR="006930DC" w:rsidRPr="00090EA2" w14:paraId="40F45913" w14:textId="77777777" w:rsidTr="00290608">
        <w:trPr>
          <w:trHeight w:val="113"/>
          <w:tblHeader/>
        </w:trPr>
        <w:tc>
          <w:tcPr>
            <w:tcW w:w="5529"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tcPr>
          <w:p w14:paraId="43C09C5C" w14:textId="77777777" w:rsidR="006930DC" w:rsidRPr="00090EA2" w:rsidRDefault="006930DC" w:rsidP="00290608">
            <w:pPr>
              <w:spacing w:after="0"/>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EXPERIENCIA DEL OFERENTE</w:t>
            </w:r>
          </w:p>
        </w:tc>
        <w:tc>
          <w:tcPr>
            <w:tcW w:w="1418" w:type="dxa"/>
            <w:gridSpan w:val="2"/>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F3B50E9" w14:textId="77777777" w:rsidR="006930DC" w:rsidRPr="00090EA2" w:rsidRDefault="006930DC" w:rsidP="00290608">
            <w:pPr>
              <w:spacing w:after="0"/>
              <w:jc w:val="center"/>
              <w:rPr>
                <w:rFonts w:ascii="Tahoma" w:hAnsi="Tahoma" w:cs="Tahoma"/>
                <w:b/>
                <w:bCs/>
                <w:color w:val="FFFFFF" w:themeColor="background1"/>
                <w:sz w:val="18"/>
                <w:szCs w:val="18"/>
                <w:lang w:eastAsia="es-BO"/>
              </w:rPr>
            </w:pPr>
            <w:r w:rsidRPr="00DA3183">
              <w:rPr>
                <w:rFonts w:ascii="Tahoma" w:hAnsi="Tahoma" w:cs="Tahoma"/>
                <w:b/>
                <w:bCs/>
                <w:color w:val="FFFFFF" w:themeColor="background1"/>
                <w:sz w:val="18"/>
                <w:szCs w:val="18"/>
                <w:lang w:val="es-BO" w:eastAsia="es-BO"/>
              </w:rPr>
              <w:t>CONDICIÓN</w:t>
            </w:r>
          </w:p>
        </w:tc>
        <w:tc>
          <w:tcPr>
            <w:tcW w:w="2835" w:type="dxa"/>
            <w:gridSpan w:val="3"/>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319BCC2B" w14:textId="77777777" w:rsidR="006930DC" w:rsidRPr="00090EA2" w:rsidRDefault="006930DC" w:rsidP="00290608">
            <w:pPr>
              <w:spacing w:after="0"/>
              <w:jc w:val="center"/>
              <w:rPr>
                <w:rFonts w:ascii="Tahoma" w:hAnsi="Tahoma" w:cs="Tahoma"/>
                <w:color w:val="FFFFFF" w:themeColor="background1"/>
                <w:sz w:val="18"/>
                <w:szCs w:val="18"/>
                <w:lang w:eastAsia="es-BO"/>
              </w:rPr>
            </w:pPr>
            <w:r w:rsidRPr="00090EA2">
              <w:rPr>
                <w:rFonts w:ascii="Tahoma" w:hAnsi="Tahoma" w:cs="Tahoma"/>
                <w:b/>
                <w:bCs/>
                <w:color w:val="FFFFFF" w:themeColor="background1"/>
                <w:sz w:val="18"/>
                <w:szCs w:val="18"/>
                <w:lang w:eastAsia="es-BO"/>
              </w:rPr>
              <w:t>(Llenado Obligatorio)</w:t>
            </w:r>
            <w:r w:rsidRPr="00DA3183">
              <w:rPr>
                <w:rFonts w:ascii="Tahoma" w:hAnsi="Tahoma" w:cs="Tahoma"/>
                <w:color w:val="FFFFFF" w:themeColor="background1"/>
                <w:sz w:val="18"/>
                <w:szCs w:val="18"/>
                <w:lang w:val="es-BO" w:eastAsia="es-BO"/>
              </w:rPr>
              <w:t> </w:t>
            </w:r>
          </w:p>
        </w:tc>
      </w:tr>
      <w:tr w:rsidR="006930DC" w:rsidRPr="00090EA2" w14:paraId="43CB4F5C" w14:textId="77777777" w:rsidTr="00290608">
        <w:trPr>
          <w:trHeight w:val="46"/>
          <w:tblHeader/>
        </w:trPr>
        <w:tc>
          <w:tcPr>
            <w:tcW w:w="426" w:type="dxa"/>
            <w:vMerge w:val="restart"/>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790A045E" w14:textId="77777777" w:rsidR="006930DC" w:rsidRPr="00090EA2" w:rsidRDefault="006930DC" w:rsidP="00290608">
            <w:pPr>
              <w:spacing w:after="0"/>
              <w:jc w:val="center"/>
              <w:rPr>
                <w:rFonts w:ascii="Tahoma" w:hAnsi="Tahoma" w:cs="Tahoma"/>
                <w:b/>
                <w:bCs/>
                <w:color w:val="FFFFFF" w:themeColor="background1"/>
                <w:sz w:val="18"/>
                <w:szCs w:val="18"/>
                <w:lang w:eastAsia="es-BO"/>
              </w:rPr>
            </w:pPr>
            <w:r w:rsidRPr="00090EA2">
              <w:rPr>
                <w:rFonts w:ascii="Tahoma" w:hAnsi="Tahoma" w:cs="Tahoma"/>
                <w:b/>
                <w:bCs/>
                <w:color w:val="FFFFFF" w:themeColor="background1"/>
                <w:sz w:val="18"/>
                <w:szCs w:val="18"/>
                <w:lang w:eastAsia="es-BO"/>
              </w:rPr>
              <w:t>No</w:t>
            </w:r>
          </w:p>
        </w:tc>
        <w:tc>
          <w:tcPr>
            <w:tcW w:w="5103"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0567B85" w14:textId="77777777" w:rsidR="006930DC" w:rsidRPr="00090EA2" w:rsidRDefault="006930DC" w:rsidP="00290608">
            <w:pPr>
              <w:spacing w:after="0"/>
              <w:jc w:val="center"/>
              <w:rPr>
                <w:rFonts w:ascii="Tahoma" w:hAnsi="Tahoma" w:cs="Tahoma"/>
                <w:b/>
                <w:color w:val="FFFFFF" w:themeColor="background1"/>
                <w:sz w:val="18"/>
                <w:szCs w:val="18"/>
                <w:lang w:eastAsia="es-BO"/>
              </w:rPr>
            </w:pPr>
            <w:r w:rsidRPr="00090EA2">
              <w:rPr>
                <w:rFonts w:ascii="Tahoma" w:hAnsi="Tahoma" w:cs="Tahoma"/>
                <w:b/>
                <w:color w:val="FFFFFF" w:themeColor="background1"/>
                <w:sz w:val="18"/>
                <w:szCs w:val="18"/>
                <w:lang w:eastAsia="es-BO"/>
              </w:rPr>
              <w:t>DESCRIPCIÓN</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0CD4A0C" w14:textId="77777777" w:rsidR="006930DC" w:rsidRPr="00090EA2" w:rsidRDefault="006930DC" w:rsidP="00290608">
            <w:pPr>
              <w:spacing w:after="0"/>
              <w:jc w:val="center"/>
              <w:rPr>
                <w:rFonts w:ascii="Tahoma" w:hAnsi="Tahoma" w:cs="Tahoma"/>
                <w:b/>
                <w:bCs/>
                <w:color w:val="FFFFFF" w:themeColor="background1"/>
                <w:sz w:val="7"/>
                <w:szCs w:val="7"/>
                <w:lang w:eastAsia="es-BO"/>
              </w:rPr>
            </w:pPr>
            <w:r w:rsidRPr="00DA3183">
              <w:rPr>
                <w:rFonts w:ascii="Tahoma" w:hAnsi="Tahoma" w:cs="Tahoma"/>
                <w:b/>
                <w:bCs/>
                <w:color w:val="FFFFFF" w:themeColor="background1"/>
                <w:sz w:val="7"/>
                <w:szCs w:val="7"/>
                <w:lang w:val="es-BO" w:eastAsia="es-BO"/>
              </w:rPr>
              <w:t>M</w:t>
            </w:r>
            <w:r w:rsidRPr="006930DC">
              <w:rPr>
                <w:rFonts w:ascii="Tahoma" w:hAnsi="Tahoma" w:cs="Tahoma"/>
                <w:b/>
                <w:bCs/>
                <w:color w:val="FFFFFF" w:themeColor="background1"/>
                <w:sz w:val="7"/>
                <w:szCs w:val="7"/>
                <w:lang w:val="es-BO" w:eastAsia="es-BO"/>
              </w:rPr>
              <w:t>A</w:t>
            </w:r>
            <w:r w:rsidRPr="00090EA2">
              <w:rPr>
                <w:rFonts w:ascii="Tahoma" w:hAnsi="Tahoma" w:cs="Tahoma"/>
                <w:b/>
                <w:bCs/>
                <w:color w:val="FFFFFF" w:themeColor="background1"/>
                <w:sz w:val="7"/>
                <w:szCs w:val="7"/>
                <w:lang w:val="en-GB" w:eastAsia="es-BO"/>
              </w:rPr>
              <w:t>NDATORIO</w:t>
            </w:r>
          </w:p>
        </w:tc>
        <w:tc>
          <w:tcPr>
            <w:tcW w:w="709" w:type="dxa"/>
            <w:vMerge w:val="restart"/>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3E9E990F" w14:textId="77777777" w:rsidR="006930DC" w:rsidRPr="00090EA2" w:rsidRDefault="006930DC" w:rsidP="00290608">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8"/>
                <w:szCs w:val="10"/>
                <w:lang w:val="en-GB" w:eastAsia="es-BO"/>
              </w:rPr>
              <w:t>CALIFICABLE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562A119" w14:textId="77777777" w:rsidR="006930DC" w:rsidRPr="00090EA2" w:rsidRDefault="006930DC" w:rsidP="00290608">
            <w:pPr>
              <w:spacing w:after="0"/>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MANDATORIO</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13CB3552" w14:textId="77777777" w:rsidR="006930DC" w:rsidRPr="00090EA2" w:rsidRDefault="006930DC" w:rsidP="00290608">
            <w:pPr>
              <w:spacing w:after="0"/>
              <w:jc w:val="center"/>
              <w:rPr>
                <w:rFonts w:ascii="Tahoma" w:hAnsi="Tahoma" w:cs="Tahoma"/>
                <w:b/>
                <w:bCs/>
                <w:color w:val="FFFFFF" w:themeColor="background1"/>
                <w:sz w:val="8"/>
                <w:szCs w:val="8"/>
                <w:lang w:eastAsia="es-BO"/>
              </w:rPr>
            </w:pPr>
            <w:r w:rsidRPr="00090EA2">
              <w:rPr>
                <w:rFonts w:ascii="Tahoma" w:hAnsi="Tahoma" w:cs="Tahoma"/>
                <w:b/>
                <w:bCs/>
                <w:color w:val="FFFFFF" w:themeColor="background1"/>
                <w:sz w:val="8"/>
                <w:szCs w:val="8"/>
                <w:lang w:val="en-GB" w:eastAsia="es-BO"/>
              </w:rPr>
              <w:t>CALIFICABLE</w:t>
            </w:r>
          </w:p>
        </w:tc>
        <w:tc>
          <w:tcPr>
            <w:tcW w:w="1134" w:type="dxa"/>
            <w:vMerge w:val="restart"/>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75C93A37" w14:textId="77777777" w:rsidR="006930DC" w:rsidRPr="00090EA2" w:rsidRDefault="006930DC" w:rsidP="00290608">
            <w:pPr>
              <w:spacing w:after="0"/>
              <w:jc w:val="center"/>
              <w:rPr>
                <w:rFonts w:ascii="Tahoma" w:hAnsi="Tahoma" w:cs="Tahoma"/>
                <w:b/>
                <w:bCs/>
                <w:color w:val="FFFFFF" w:themeColor="background1"/>
                <w:sz w:val="10"/>
                <w:szCs w:val="10"/>
                <w:lang w:eastAsia="es-BO"/>
              </w:rPr>
            </w:pPr>
            <w:r w:rsidRPr="00090EA2">
              <w:rPr>
                <w:rFonts w:ascii="Tahoma" w:hAnsi="Tahoma" w:cs="Tahoma"/>
                <w:b/>
                <w:bCs/>
                <w:color w:val="FFFFFF" w:themeColor="background1"/>
                <w:sz w:val="12"/>
                <w:szCs w:val="10"/>
                <w:lang w:val="en-GB" w:eastAsia="es-BO"/>
              </w:rPr>
              <w:t>DOCUMENTO, PÁGINA, REFERENCIA</w:t>
            </w:r>
          </w:p>
        </w:tc>
      </w:tr>
      <w:tr w:rsidR="006930DC" w:rsidRPr="009C2DE5" w14:paraId="255B7281" w14:textId="77777777" w:rsidTr="00290608">
        <w:trPr>
          <w:trHeight w:val="77"/>
          <w:tblHeader/>
        </w:trPr>
        <w:tc>
          <w:tcPr>
            <w:tcW w:w="426" w:type="dxa"/>
            <w:vMerge/>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69B04E2B" w14:textId="77777777" w:rsidR="006930DC" w:rsidRPr="00090EA2" w:rsidRDefault="006930DC" w:rsidP="00290608">
            <w:pPr>
              <w:spacing w:after="0"/>
              <w:jc w:val="center"/>
              <w:rPr>
                <w:rFonts w:ascii="Tahoma" w:hAnsi="Tahoma" w:cs="Tahoma"/>
                <w:b/>
                <w:bCs/>
                <w:color w:val="FFFFFF" w:themeColor="background1"/>
                <w:sz w:val="18"/>
                <w:szCs w:val="18"/>
                <w:lang w:eastAsia="es-BO"/>
              </w:rPr>
            </w:pPr>
          </w:p>
        </w:tc>
        <w:tc>
          <w:tcPr>
            <w:tcW w:w="5103"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BB3A7FB" w14:textId="77777777" w:rsidR="006930DC" w:rsidRPr="00090EA2" w:rsidRDefault="006930DC" w:rsidP="00290608">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2640124A" w14:textId="77777777" w:rsidR="006930DC" w:rsidRPr="00090EA2" w:rsidRDefault="006930DC" w:rsidP="00290608">
            <w:pPr>
              <w:spacing w:after="0"/>
              <w:jc w:val="center"/>
              <w:rPr>
                <w:rFonts w:ascii="Tahoma" w:hAnsi="Tahoma" w:cs="Tahoma"/>
                <w:b/>
                <w:bCs/>
                <w:color w:val="FFFFFF" w:themeColor="background1"/>
                <w:sz w:val="18"/>
                <w:szCs w:val="18"/>
                <w:lang w:eastAsia="es-BO"/>
              </w:rPr>
            </w:pPr>
          </w:p>
        </w:tc>
        <w:tc>
          <w:tcPr>
            <w:tcW w:w="709" w:type="dxa"/>
            <w:vMerge/>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030A6D04" w14:textId="77777777" w:rsidR="006930DC" w:rsidRPr="00090EA2" w:rsidRDefault="006930DC" w:rsidP="00290608">
            <w:pPr>
              <w:spacing w:after="0"/>
              <w:jc w:val="center"/>
              <w:rPr>
                <w:rFonts w:ascii="Tahoma" w:hAnsi="Tahoma" w:cs="Tahoma"/>
                <w:b/>
                <w:bCs/>
                <w:color w:val="FFFFFF" w:themeColor="background1"/>
                <w:sz w:val="18"/>
                <w:szCs w:val="18"/>
                <w:lang w:eastAsia="es-BO"/>
              </w:rPr>
            </w:pP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204D48C" w14:textId="77777777" w:rsidR="006930DC" w:rsidRPr="00090EA2" w:rsidRDefault="006930DC" w:rsidP="00290608">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E5ACB23" w14:textId="77777777" w:rsidR="006930DC" w:rsidRPr="00090EA2" w:rsidRDefault="006930DC" w:rsidP="00290608">
            <w:pPr>
              <w:spacing w:after="0"/>
              <w:jc w:val="center"/>
              <w:rPr>
                <w:rFonts w:ascii="Tahoma" w:hAnsi="Tahoma" w:cs="Tahoma"/>
                <w:b/>
                <w:color w:val="FFFFFF" w:themeColor="background1"/>
                <w:sz w:val="10"/>
                <w:szCs w:val="10"/>
                <w:lang w:eastAsia="es-BO"/>
              </w:rPr>
            </w:pPr>
            <w:r w:rsidRPr="00090EA2">
              <w:rPr>
                <w:rFonts w:ascii="Tahoma" w:hAnsi="Tahoma" w:cs="Tahoma"/>
                <w:b/>
                <w:color w:val="FFFFFF" w:themeColor="background1"/>
                <w:sz w:val="10"/>
                <w:szCs w:val="10"/>
                <w:lang w:eastAsia="es-BO"/>
              </w:rPr>
              <w:t>Cumple / No cumple</w:t>
            </w:r>
          </w:p>
        </w:tc>
        <w:tc>
          <w:tcPr>
            <w:tcW w:w="1134" w:type="dxa"/>
            <w:vMerge/>
            <w:tcBorders>
              <w:top w:val="single" w:sz="4" w:space="0" w:color="FFFFFF" w:themeColor="background1"/>
              <w:left w:val="single" w:sz="4" w:space="0" w:color="FFFFFF" w:themeColor="background1"/>
            </w:tcBorders>
            <w:shd w:val="clear" w:color="auto" w:fill="auto"/>
            <w:vAlign w:val="center"/>
          </w:tcPr>
          <w:p w14:paraId="0C2FEB1D" w14:textId="77777777" w:rsidR="006930DC" w:rsidRPr="009C2DE5" w:rsidRDefault="006930DC" w:rsidP="00290608">
            <w:pPr>
              <w:spacing w:after="0"/>
              <w:jc w:val="center"/>
              <w:rPr>
                <w:rFonts w:ascii="Tahoma" w:hAnsi="Tahoma" w:cs="Tahoma"/>
                <w:b/>
                <w:bCs/>
                <w:color w:val="004990"/>
                <w:sz w:val="18"/>
                <w:szCs w:val="18"/>
                <w:lang w:eastAsia="es-BO"/>
              </w:rPr>
            </w:pPr>
          </w:p>
        </w:tc>
      </w:tr>
      <w:tr w:rsidR="006930DC" w:rsidRPr="009C2DE5" w14:paraId="3B883CC2" w14:textId="77777777" w:rsidTr="00280631">
        <w:trPr>
          <w:trHeight w:val="315"/>
        </w:trPr>
        <w:tc>
          <w:tcPr>
            <w:tcW w:w="426" w:type="dxa"/>
            <w:tcBorders>
              <w:top w:val="single" w:sz="4" w:space="0" w:color="FFFFFF" w:themeColor="background1"/>
              <w:bottom w:val="single" w:sz="4" w:space="0" w:color="auto"/>
            </w:tcBorders>
            <w:vAlign w:val="center"/>
          </w:tcPr>
          <w:p w14:paraId="404496D4" w14:textId="77777777" w:rsidR="006930DC" w:rsidRPr="009C2DE5" w:rsidRDefault="006930DC" w:rsidP="00290608">
            <w:pPr>
              <w:spacing w:after="0"/>
              <w:jc w:val="center"/>
              <w:rPr>
                <w:color w:val="004990"/>
              </w:rPr>
            </w:pPr>
            <w:r w:rsidRPr="009C2DE5">
              <w:rPr>
                <w:color w:val="004990"/>
              </w:rPr>
              <w:t>1</w:t>
            </w:r>
          </w:p>
        </w:tc>
        <w:tc>
          <w:tcPr>
            <w:tcW w:w="5103" w:type="dxa"/>
            <w:tcBorders>
              <w:top w:val="single" w:sz="4" w:space="0" w:color="FFFFFF" w:themeColor="background1"/>
              <w:bottom w:val="single" w:sz="4" w:space="0" w:color="auto"/>
            </w:tcBorders>
            <w:shd w:val="clear" w:color="auto" w:fill="auto"/>
            <w:vAlign w:val="center"/>
          </w:tcPr>
          <w:p w14:paraId="225B264C" w14:textId="22A12B84" w:rsidR="006930DC" w:rsidRDefault="006930DC" w:rsidP="00290608">
            <w:pPr>
              <w:spacing w:after="0"/>
              <w:jc w:val="both"/>
              <w:rPr>
                <w:rFonts w:ascii="Tahoma" w:hAnsi="Tahoma" w:cs="Tahoma"/>
                <w:color w:val="004990"/>
                <w:sz w:val="18"/>
                <w:szCs w:val="16"/>
              </w:rPr>
            </w:pPr>
            <w:r>
              <w:rPr>
                <w:rFonts w:ascii="Tahoma" w:hAnsi="Tahoma" w:cs="Tahoma"/>
                <w:color w:val="004990"/>
                <w:sz w:val="18"/>
                <w:szCs w:val="16"/>
              </w:rPr>
              <w:t>El proponente debe disponer la cantidad necesaria de  personal para cubrir las áreas o predios de limpieza.</w:t>
            </w:r>
          </w:p>
          <w:p w14:paraId="1C0F387A" w14:textId="77777777" w:rsidR="006930DC" w:rsidRDefault="006930DC" w:rsidP="00290608">
            <w:pPr>
              <w:spacing w:after="0"/>
              <w:jc w:val="both"/>
              <w:rPr>
                <w:rFonts w:ascii="Tahoma" w:hAnsi="Tahoma" w:cs="Tahoma"/>
                <w:color w:val="004990"/>
                <w:sz w:val="18"/>
                <w:szCs w:val="16"/>
              </w:rPr>
            </w:pPr>
          </w:p>
          <w:p w14:paraId="39C342AD" w14:textId="44918B17" w:rsidR="006930DC" w:rsidRDefault="006930DC" w:rsidP="00290608">
            <w:pPr>
              <w:spacing w:after="0"/>
              <w:jc w:val="both"/>
              <w:rPr>
                <w:rFonts w:ascii="Tahoma" w:hAnsi="Tahoma" w:cs="Tahoma"/>
                <w:color w:val="004990"/>
                <w:sz w:val="18"/>
                <w:szCs w:val="16"/>
              </w:rPr>
            </w:pPr>
            <w:r>
              <w:rPr>
                <w:rFonts w:ascii="Tahoma" w:hAnsi="Tahoma" w:cs="Tahoma"/>
                <w:color w:val="004990"/>
                <w:sz w:val="18"/>
                <w:szCs w:val="16"/>
              </w:rPr>
              <w:t>Mínimamente se requiere:</w:t>
            </w:r>
          </w:p>
          <w:p w14:paraId="70E54C61" w14:textId="77777777" w:rsidR="007A7E06" w:rsidRPr="007D77EC" w:rsidRDefault="00C47FB1" w:rsidP="007A7E06">
            <w:pPr>
              <w:pStyle w:val="Prrafodelista"/>
              <w:numPr>
                <w:ilvl w:val="0"/>
                <w:numId w:val="27"/>
              </w:numPr>
              <w:spacing w:after="0"/>
              <w:jc w:val="both"/>
              <w:rPr>
                <w:rFonts w:ascii="Tahoma" w:hAnsi="Tahoma" w:cs="Tahoma"/>
                <w:color w:val="004990"/>
                <w:sz w:val="18"/>
                <w:szCs w:val="16"/>
              </w:rPr>
            </w:pPr>
            <w:r>
              <w:rPr>
                <w:rFonts w:ascii="Tahoma" w:hAnsi="Tahoma" w:cs="Tahoma"/>
                <w:color w:val="004990"/>
                <w:sz w:val="18"/>
                <w:szCs w:val="16"/>
              </w:rPr>
              <w:t>1</w:t>
            </w:r>
            <w:r w:rsidR="006930DC">
              <w:rPr>
                <w:rFonts w:ascii="Tahoma" w:hAnsi="Tahoma" w:cs="Tahoma"/>
                <w:color w:val="004990"/>
                <w:sz w:val="18"/>
                <w:szCs w:val="16"/>
              </w:rPr>
              <w:t xml:space="preserve"> </w:t>
            </w:r>
            <w:r>
              <w:rPr>
                <w:rFonts w:ascii="Tahoma" w:hAnsi="Tahoma" w:cs="Tahoma"/>
                <w:color w:val="004990"/>
                <w:sz w:val="18"/>
                <w:szCs w:val="16"/>
              </w:rPr>
              <w:t>persona</w:t>
            </w:r>
            <w:r w:rsidR="006930DC">
              <w:rPr>
                <w:rFonts w:ascii="Tahoma" w:hAnsi="Tahoma" w:cs="Tahoma"/>
                <w:color w:val="004990"/>
                <w:sz w:val="18"/>
                <w:szCs w:val="16"/>
              </w:rPr>
              <w:t xml:space="preserve"> </w:t>
            </w:r>
            <w:r w:rsidR="00280631">
              <w:rPr>
                <w:rFonts w:ascii="Tahoma" w:hAnsi="Tahoma" w:cs="Tahoma"/>
                <w:color w:val="004990"/>
                <w:sz w:val="18"/>
                <w:szCs w:val="16"/>
              </w:rPr>
              <w:t xml:space="preserve">para </w:t>
            </w:r>
            <w:r w:rsidR="007A7E06" w:rsidRPr="007C1898">
              <w:rPr>
                <w:rFonts w:ascii="Tahoma" w:hAnsi="Tahoma" w:cs="Tahoma"/>
                <w:color w:val="004990"/>
                <w:sz w:val="18"/>
                <w:szCs w:val="16"/>
              </w:rPr>
              <w:t>Multicentro Central (</w:t>
            </w:r>
            <w:r w:rsidR="007A7E06">
              <w:rPr>
                <w:rFonts w:ascii="Tahoma" w:hAnsi="Tahoma" w:cs="Tahoma"/>
                <w:color w:val="004990"/>
                <w:sz w:val="18"/>
                <w:szCs w:val="16"/>
              </w:rPr>
              <w:t>Calle 25 de mayo</w:t>
            </w:r>
            <w:r w:rsidR="007A7E06" w:rsidRPr="007C1898">
              <w:rPr>
                <w:rFonts w:ascii="Tahoma" w:hAnsi="Tahoma" w:cs="Tahoma"/>
                <w:color w:val="004990"/>
                <w:sz w:val="18"/>
                <w:szCs w:val="16"/>
              </w:rPr>
              <w:t>).</w:t>
            </w:r>
          </w:p>
          <w:p w14:paraId="1DD8FEF0" w14:textId="32E60799" w:rsidR="006930DC" w:rsidRPr="007A7E06" w:rsidRDefault="00C47FB1" w:rsidP="007A7E06">
            <w:pPr>
              <w:pStyle w:val="Prrafodelista"/>
              <w:numPr>
                <w:ilvl w:val="0"/>
                <w:numId w:val="27"/>
              </w:numPr>
              <w:spacing w:after="0"/>
              <w:jc w:val="both"/>
              <w:rPr>
                <w:rFonts w:ascii="Tahoma" w:hAnsi="Tahoma" w:cs="Tahoma"/>
                <w:color w:val="004990"/>
                <w:sz w:val="18"/>
                <w:szCs w:val="16"/>
              </w:rPr>
            </w:pPr>
            <w:r w:rsidRPr="007A7E06">
              <w:rPr>
                <w:rFonts w:ascii="Tahoma" w:hAnsi="Tahoma" w:cs="Tahoma"/>
                <w:color w:val="004990"/>
                <w:sz w:val="18"/>
                <w:szCs w:val="16"/>
              </w:rPr>
              <w:t xml:space="preserve">1 persona para </w:t>
            </w:r>
            <w:r w:rsidR="007A7E06" w:rsidRPr="007A7E06">
              <w:rPr>
                <w:rFonts w:ascii="Tahoma" w:hAnsi="Tahoma" w:cs="Tahoma"/>
                <w:color w:val="004990"/>
                <w:sz w:val="18"/>
                <w:szCs w:val="16"/>
              </w:rPr>
              <w:t>Edificio Técnico Domsat (Calle Vaca Diez y Oruro).</w:t>
            </w:r>
          </w:p>
        </w:tc>
        <w:tc>
          <w:tcPr>
            <w:tcW w:w="709" w:type="dxa"/>
            <w:tcBorders>
              <w:top w:val="single" w:sz="4" w:space="0" w:color="FFFFFF" w:themeColor="background1"/>
              <w:bottom w:val="single" w:sz="4" w:space="0" w:color="auto"/>
            </w:tcBorders>
            <w:shd w:val="clear" w:color="auto" w:fill="auto"/>
            <w:vAlign w:val="center"/>
          </w:tcPr>
          <w:p w14:paraId="28B9020C" w14:textId="77777777" w:rsidR="006930DC" w:rsidRPr="009C2DE5" w:rsidRDefault="006930DC" w:rsidP="00290608">
            <w:pPr>
              <w:spacing w:after="0"/>
              <w:jc w:val="center"/>
              <w:rPr>
                <w:rFonts w:ascii="Tahoma" w:hAnsi="Tahoma" w:cs="Tahoma"/>
                <w:color w:val="004990"/>
                <w:sz w:val="18"/>
                <w:szCs w:val="18"/>
                <w:lang w:eastAsia="es-BO"/>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tcBorders>
              <w:top w:val="single" w:sz="4" w:space="0" w:color="FFFFFF" w:themeColor="background1"/>
              <w:bottom w:val="single" w:sz="4" w:space="0" w:color="auto"/>
            </w:tcBorders>
            <w:shd w:val="clear" w:color="auto" w:fill="auto"/>
            <w:vAlign w:val="center"/>
          </w:tcPr>
          <w:p w14:paraId="5C905D6D" w14:textId="77777777" w:rsidR="006930DC" w:rsidRPr="009C2DE5" w:rsidRDefault="006930DC" w:rsidP="00290608">
            <w:pPr>
              <w:spacing w:after="0"/>
              <w:jc w:val="center"/>
              <w:rPr>
                <w:rFonts w:ascii="Tahoma" w:hAnsi="Tahoma" w:cs="Tahoma"/>
                <w:color w:val="004990"/>
                <w:sz w:val="18"/>
                <w:szCs w:val="18"/>
                <w:lang w:eastAsia="es-BO"/>
              </w:rPr>
            </w:pPr>
          </w:p>
        </w:tc>
        <w:tc>
          <w:tcPr>
            <w:tcW w:w="850" w:type="dxa"/>
            <w:tcBorders>
              <w:top w:val="single" w:sz="4" w:space="0" w:color="FFFFFF" w:themeColor="background1"/>
              <w:bottom w:val="single" w:sz="4" w:space="0" w:color="auto"/>
            </w:tcBorders>
            <w:shd w:val="clear" w:color="auto" w:fill="auto"/>
            <w:vAlign w:val="center"/>
          </w:tcPr>
          <w:p w14:paraId="295CFAFC" w14:textId="77777777" w:rsidR="006930DC" w:rsidRPr="009C2DE5" w:rsidRDefault="006930DC" w:rsidP="00290608">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c>
          <w:tcPr>
            <w:tcW w:w="851" w:type="dxa"/>
            <w:tcBorders>
              <w:top w:val="single" w:sz="4" w:space="0" w:color="FFFFFF" w:themeColor="background1"/>
              <w:bottom w:val="single" w:sz="4" w:space="0" w:color="auto"/>
            </w:tcBorders>
            <w:shd w:val="clear" w:color="auto" w:fill="auto"/>
            <w:vAlign w:val="center"/>
          </w:tcPr>
          <w:p w14:paraId="6F156DF6" w14:textId="77777777" w:rsidR="006930DC" w:rsidRPr="009C2DE5" w:rsidRDefault="006930DC" w:rsidP="00290608">
            <w:pPr>
              <w:spacing w:after="0"/>
              <w:jc w:val="center"/>
              <w:rPr>
                <w:rFonts w:ascii="Tahoma" w:hAnsi="Tahoma" w:cs="Tahoma"/>
                <w:b/>
                <w:bCs/>
                <w:color w:val="004990"/>
                <w:sz w:val="18"/>
                <w:szCs w:val="18"/>
                <w:lang w:eastAsia="es-BO"/>
              </w:rPr>
            </w:pPr>
          </w:p>
        </w:tc>
        <w:tc>
          <w:tcPr>
            <w:tcW w:w="1134" w:type="dxa"/>
            <w:shd w:val="clear" w:color="auto" w:fill="auto"/>
            <w:vAlign w:val="center"/>
          </w:tcPr>
          <w:p w14:paraId="24285D19" w14:textId="77777777" w:rsidR="006930DC" w:rsidRPr="009C2DE5" w:rsidRDefault="006930DC" w:rsidP="00290608">
            <w:pPr>
              <w:spacing w:after="0"/>
              <w:jc w:val="center"/>
              <w:rPr>
                <w:rFonts w:ascii="Tahoma" w:hAnsi="Tahoma" w:cs="Tahoma"/>
                <w:b/>
                <w:bCs/>
                <w:color w:val="004990"/>
                <w:sz w:val="18"/>
                <w:szCs w:val="18"/>
                <w:lang w:eastAsia="es-BO"/>
              </w:rPr>
            </w:pPr>
            <w:r w:rsidRPr="009C2DE5">
              <w:rPr>
                <w:rFonts w:ascii="Tahoma" w:hAnsi="Tahoma" w:cs="Tahoma"/>
                <w:b/>
                <w:bCs/>
                <w:color w:val="004990"/>
                <w:sz w:val="18"/>
                <w:szCs w:val="18"/>
                <w:lang w:eastAsia="es-BO"/>
              </w:rPr>
              <w:t> </w:t>
            </w:r>
          </w:p>
        </w:tc>
      </w:tr>
      <w:tr w:rsidR="00280631" w:rsidRPr="009C2DE5" w14:paraId="73FDADEC" w14:textId="77777777" w:rsidTr="00280631">
        <w:trPr>
          <w:trHeight w:val="315"/>
        </w:trPr>
        <w:tc>
          <w:tcPr>
            <w:tcW w:w="426" w:type="dxa"/>
            <w:tcBorders>
              <w:top w:val="single" w:sz="4" w:space="0" w:color="auto"/>
            </w:tcBorders>
            <w:vAlign w:val="center"/>
          </w:tcPr>
          <w:p w14:paraId="41CBEBBD" w14:textId="716A7B45" w:rsidR="00280631" w:rsidRPr="009C2DE5" w:rsidRDefault="00280631" w:rsidP="00290608">
            <w:pPr>
              <w:spacing w:after="0"/>
              <w:jc w:val="center"/>
              <w:rPr>
                <w:color w:val="004990"/>
              </w:rPr>
            </w:pPr>
            <w:r>
              <w:rPr>
                <w:color w:val="004990"/>
              </w:rPr>
              <w:t xml:space="preserve">2 </w:t>
            </w:r>
          </w:p>
        </w:tc>
        <w:tc>
          <w:tcPr>
            <w:tcW w:w="5103" w:type="dxa"/>
            <w:tcBorders>
              <w:top w:val="single" w:sz="4" w:space="0" w:color="auto"/>
            </w:tcBorders>
            <w:shd w:val="clear" w:color="auto" w:fill="auto"/>
            <w:vAlign w:val="center"/>
          </w:tcPr>
          <w:p w14:paraId="287A3763" w14:textId="77777777" w:rsidR="00DA47E0" w:rsidRDefault="00DA47E0" w:rsidP="00DA47E0">
            <w:pPr>
              <w:spacing w:after="0"/>
              <w:jc w:val="both"/>
              <w:rPr>
                <w:rFonts w:ascii="Tahoma" w:hAnsi="Tahoma" w:cs="Tahoma"/>
                <w:color w:val="004990"/>
                <w:sz w:val="18"/>
                <w:szCs w:val="16"/>
              </w:rPr>
            </w:pPr>
            <w:r>
              <w:rPr>
                <w:rFonts w:ascii="Tahoma" w:hAnsi="Tahoma" w:cs="Tahoma"/>
                <w:color w:val="004990"/>
                <w:sz w:val="18"/>
                <w:szCs w:val="16"/>
              </w:rPr>
              <w:t>El proponente debe cubrir los siguientes horarios:</w:t>
            </w:r>
          </w:p>
          <w:p w14:paraId="73AB8A95" w14:textId="77777777" w:rsidR="00DA47E0" w:rsidRDefault="00DA47E0" w:rsidP="00DA47E0">
            <w:pPr>
              <w:pStyle w:val="Prrafodelista"/>
              <w:numPr>
                <w:ilvl w:val="0"/>
                <w:numId w:val="11"/>
              </w:numPr>
              <w:spacing w:after="0"/>
              <w:jc w:val="both"/>
              <w:rPr>
                <w:rFonts w:ascii="Tahoma" w:hAnsi="Tahoma" w:cs="Tahoma"/>
                <w:color w:val="004990"/>
                <w:sz w:val="18"/>
                <w:szCs w:val="16"/>
              </w:rPr>
            </w:pPr>
            <w:r w:rsidRPr="00280631">
              <w:rPr>
                <w:rFonts w:ascii="Tahoma" w:hAnsi="Tahoma" w:cs="Tahoma"/>
                <w:color w:val="004990"/>
                <w:sz w:val="18"/>
                <w:szCs w:val="16"/>
              </w:rPr>
              <w:t>Mult</w:t>
            </w:r>
            <w:r>
              <w:rPr>
                <w:rFonts w:ascii="Tahoma" w:hAnsi="Tahoma" w:cs="Tahoma"/>
                <w:color w:val="004990"/>
                <w:sz w:val="18"/>
                <w:szCs w:val="16"/>
              </w:rPr>
              <w:t>icentro Central</w:t>
            </w:r>
            <w:r w:rsidRPr="00280631">
              <w:rPr>
                <w:rFonts w:ascii="Tahoma" w:hAnsi="Tahoma" w:cs="Tahoma"/>
                <w:color w:val="004990"/>
                <w:sz w:val="18"/>
                <w:szCs w:val="16"/>
              </w:rPr>
              <w:t>: de lunes a viernes de 07:</w:t>
            </w:r>
            <w:del w:id="1" w:author="Luz Andrea Ramos Olivera" w:date="2017-03-28T09:57:00Z">
              <w:r w:rsidRPr="00280631" w:rsidDel="00DD428C">
                <w:rPr>
                  <w:rFonts w:ascii="Tahoma" w:hAnsi="Tahoma" w:cs="Tahoma"/>
                  <w:color w:val="004990"/>
                  <w:sz w:val="18"/>
                  <w:szCs w:val="16"/>
                </w:rPr>
                <w:delText xml:space="preserve"> </w:delText>
              </w:r>
            </w:del>
            <w:r w:rsidRPr="00280631">
              <w:rPr>
                <w:rFonts w:ascii="Tahoma" w:hAnsi="Tahoma" w:cs="Tahoma"/>
                <w:color w:val="004990"/>
                <w:sz w:val="18"/>
                <w:szCs w:val="16"/>
              </w:rPr>
              <w:t xml:space="preserve">00 a 19:00, </w:t>
            </w:r>
            <w:r>
              <w:rPr>
                <w:rFonts w:ascii="Tahoma" w:hAnsi="Tahoma" w:cs="Tahoma"/>
                <w:color w:val="004990"/>
                <w:sz w:val="18"/>
                <w:szCs w:val="16"/>
              </w:rPr>
              <w:t xml:space="preserve"> y los días </w:t>
            </w:r>
            <w:r w:rsidRPr="00280631">
              <w:rPr>
                <w:rFonts w:ascii="Tahoma" w:hAnsi="Tahoma" w:cs="Tahoma"/>
                <w:color w:val="004990"/>
                <w:sz w:val="18"/>
                <w:szCs w:val="16"/>
              </w:rPr>
              <w:t>sábados de 07:00 a 13: 30.</w:t>
            </w:r>
          </w:p>
          <w:p w14:paraId="16F06A1F" w14:textId="77777777" w:rsidR="00DA47E0" w:rsidRPr="00280631" w:rsidRDefault="00DA47E0" w:rsidP="00DA47E0">
            <w:pPr>
              <w:pStyle w:val="Prrafodelista"/>
              <w:spacing w:after="0"/>
              <w:ind w:left="767"/>
              <w:jc w:val="both"/>
              <w:rPr>
                <w:rFonts w:ascii="Tahoma" w:hAnsi="Tahoma" w:cs="Tahoma"/>
                <w:color w:val="004990"/>
                <w:sz w:val="18"/>
                <w:szCs w:val="16"/>
              </w:rPr>
            </w:pPr>
          </w:p>
          <w:p w14:paraId="2023E1A2" w14:textId="77777777" w:rsidR="00DA47E0" w:rsidRDefault="00DA47E0" w:rsidP="00DA47E0">
            <w:pPr>
              <w:pStyle w:val="Prrafodelista"/>
              <w:numPr>
                <w:ilvl w:val="0"/>
                <w:numId w:val="7"/>
              </w:numPr>
              <w:spacing w:after="0"/>
              <w:jc w:val="both"/>
              <w:rPr>
                <w:rFonts w:ascii="Tahoma" w:hAnsi="Tahoma" w:cs="Tahoma"/>
                <w:color w:val="004990"/>
                <w:sz w:val="18"/>
                <w:szCs w:val="16"/>
              </w:rPr>
            </w:pPr>
            <w:r>
              <w:rPr>
                <w:rFonts w:ascii="Tahoma" w:hAnsi="Tahoma" w:cs="Tahoma"/>
                <w:color w:val="004990"/>
                <w:sz w:val="18"/>
                <w:szCs w:val="16"/>
              </w:rPr>
              <w:t>Of. Técnica Domsat: dos veces a la semana.</w:t>
            </w:r>
          </w:p>
          <w:p w14:paraId="471F8E7F" w14:textId="25A565EC" w:rsidR="00280631" w:rsidRPr="00DA47E0" w:rsidRDefault="00280631" w:rsidP="00DA47E0">
            <w:pPr>
              <w:spacing w:after="0"/>
              <w:jc w:val="both"/>
              <w:rPr>
                <w:rFonts w:ascii="Tahoma" w:hAnsi="Tahoma" w:cs="Tahoma"/>
                <w:color w:val="004990"/>
                <w:sz w:val="18"/>
                <w:szCs w:val="16"/>
              </w:rPr>
            </w:pPr>
          </w:p>
        </w:tc>
        <w:tc>
          <w:tcPr>
            <w:tcW w:w="709" w:type="dxa"/>
            <w:tcBorders>
              <w:top w:val="single" w:sz="4" w:space="0" w:color="auto"/>
            </w:tcBorders>
            <w:shd w:val="clear" w:color="auto" w:fill="auto"/>
            <w:vAlign w:val="center"/>
          </w:tcPr>
          <w:p w14:paraId="20AA7A00" w14:textId="2FD99B9D" w:rsidR="00280631" w:rsidRPr="009C2DE5" w:rsidRDefault="00ED5848" w:rsidP="00290608">
            <w:pPr>
              <w:spacing w:after="0"/>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Pr="009C2DE5">
              <w:rPr>
                <w:rFonts w:ascii="Tahoma" w:hAnsi="Tahoma" w:cs="Tahoma"/>
                <w:color w:val="004990"/>
                <w:sz w:val="18"/>
                <w:szCs w:val="18"/>
              </w:rPr>
            </w:r>
            <w:r w:rsidRPr="009C2DE5">
              <w:rPr>
                <w:rFonts w:ascii="Tahoma" w:hAnsi="Tahoma" w:cs="Tahoma"/>
                <w:color w:val="004990"/>
                <w:sz w:val="18"/>
                <w:szCs w:val="18"/>
              </w:rPr>
              <w:fldChar w:fldCharType="end"/>
            </w:r>
          </w:p>
        </w:tc>
        <w:tc>
          <w:tcPr>
            <w:tcW w:w="709" w:type="dxa"/>
            <w:tcBorders>
              <w:top w:val="single" w:sz="4" w:space="0" w:color="auto"/>
            </w:tcBorders>
            <w:shd w:val="clear" w:color="auto" w:fill="auto"/>
            <w:vAlign w:val="center"/>
          </w:tcPr>
          <w:p w14:paraId="47172000" w14:textId="77777777" w:rsidR="00280631" w:rsidRPr="009C2DE5" w:rsidRDefault="00280631" w:rsidP="00290608">
            <w:pPr>
              <w:spacing w:after="0"/>
              <w:jc w:val="center"/>
              <w:rPr>
                <w:rFonts w:ascii="Tahoma" w:hAnsi="Tahoma" w:cs="Tahoma"/>
                <w:color w:val="004990"/>
                <w:sz w:val="18"/>
                <w:szCs w:val="18"/>
                <w:lang w:eastAsia="es-BO"/>
              </w:rPr>
            </w:pPr>
          </w:p>
        </w:tc>
        <w:tc>
          <w:tcPr>
            <w:tcW w:w="850" w:type="dxa"/>
            <w:tcBorders>
              <w:top w:val="single" w:sz="4" w:space="0" w:color="auto"/>
            </w:tcBorders>
            <w:shd w:val="clear" w:color="auto" w:fill="auto"/>
            <w:vAlign w:val="center"/>
          </w:tcPr>
          <w:p w14:paraId="5D337D36" w14:textId="77777777" w:rsidR="00280631" w:rsidRPr="009C2DE5" w:rsidRDefault="00280631" w:rsidP="00290608">
            <w:pPr>
              <w:spacing w:after="0"/>
              <w:jc w:val="center"/>
              <w:rPr>
                <w:rFonts w:ascii="Tahoma" w:hAnsi="Tahoma" w:cs="Tahoma"/>
                <w:b/>
                <w:bCs/>
                <w:color w:val="004990"/>
                <w:sz w:val="18"/>
                <w:szCs w:val="18"/>
                <w:lang w:eastAsia="es-BO"/>
              </w:rPr>
            </w:pPr>
          </w:p>
        </w:tc>
        <w:tc>
          <w:tcPr>
            <w:tcW w:w="851" w:type="dxa"/>
            <w:tcBorders>
              <w:top w:val="single" w:sz="4" w:space="0" w:color="auto"/>
            </w:tcBorders>
            <w:shd w:val="clear" w:color="auto" w:fill="auto"/>
            <w:vAlign w:val="center"/>
          </w:tcPr>
          <w:p w14:paraId="1B5758F6" w14:textId="77777777" w:rsidR="00280631" w:rsidRPr="009C2DE5" w:rsidRDefault="00280631" w:rsidP="00290608">
            <w:pPr>
              <w:spacing w:after="0"/>
              <w:jc w:val="center"/>
              <w:rPr>
                <w:rFonts w:ascii="Tahoma" w:hAnsi="Tahoma" w:cs="Tahoma"/>
                <w:b/>
                <w:bCs/>
                <w:color w:val="004990"/>
                <w:sz w:val="18"/>
                <w:szCs w:val="18"/>
                <w:lang w:eastAsia="es-BO"/>
              </w:rPr>
            </w:pPr>
          </w:p>
        </w:tc>
        <w:tc>
          <w:tcPr>
            <w:tcW w:w="1134" w:type="dxa"/>
            <w:shd w:val="clear" w:color="auto" w:fill="auto"/>
            <w:vAlign w:val="center"/>
          </w:tcPr>
          <w:p w14:paraId="00FC8EC4" w14:textId="77777777" w:rsidR="00280631" w:rsidRPr="009C2DE5" w:rsidRDefault="00280631" w:rsidP="00290608">
            <w:pPr>
              <w:spacing w:after="0"/>
              <w:jc w:val="center"/>
              <w:rPr>
                <w:rFonts w:ascii="Tahoma" w:hAnsi="Tahoma" w:cs="Tahoma"/>
                <w:b/>
                <w:bCs/>
                <w:color w:val="004990"/>
                <w:sz w:val="18"/>
                <w:szCs w:val="18"/>
                <w:lang w:eastAsia="es-BO"/>
              </w:rPr>
            </w:pPr>
          </w:p>
        </w:tc>
      </w:tr>
    </w:tbl>
    <w:p w14:paraId="5E70FB5D" w14:textId="5B3AD182" w:rsidR="0064402C" w:rsidRDefault="00A26D40" w:rsidP="007D3287">
      <w:pPr>
        <w:pStyle w:val="TITULOS"/>
        <w:spacing w:before="120" w:after="120" w:line="240" w:lineRule="auto"/>
        <w:ind w:left="426" w:hanging="426"/>
        <w:jc w:val="both"/>
        <w:rPr>
          <w:rFonts w:ascii="Tahoma" w:hAnsi="Tahoma" w:cs="Tahoma"/>
          <w:color w:val="004990"/>
          <w:sz w:val="22"/>
          <w:szCs w:val="22"/>
        </w:rPr>
      </w:pPr>
      <w:r>
        <w:rPr>
          <w:rFonts w:ascii="Tahoma" w:hAnsi="Tahoma" w:cs="Tahoma"/>
          <w:color w:val="004990"/>
          <w:sz w:val="22"/>
          <w:szCs w:val="22"/>
        </w:rPr>
        <w:lastRenderedPageBreak/>
        <w:t>12</w:t>
      </w:r>
      <w:r w:rsidR="00DA3183">
        <w:rPr>
          <w:rFonts w:ascii="Tahoma" w:hAnsi="Tahoma" w:cs="Tahoma"/>
          <w:color w:val="004990"/>
          <w:sz w:val="22"/>
          <w:szCs w:val="22"/>
        </w:rPr>
        <w:t>.</w:t>
      </w:r>
      <w:r w:rsidR="00DA3183">
        <w:rPr>
          <w:rFonts w:ascii="Tahoma" w:hAnsi="Tahoma" w:cs="Tahoma"/>
          <w:color w:val="004990"/>
          <w:sz w:val="22"/>
          <w:szCs w:val="22"/>
        </w:rPr>
        <w:tab/>
      </w:r>
      <w:r w:rsidR="0064402C" w:rsidRPr="009C2DE5">
        <w:rPr>
          <w:rFonts w:ascii="Tahoma" w:hAnsi="Tahoma" w:cs="Tahoma"/>
          <w:color w:val="004990"/>
          <w:sz w:val="22"/>
          <w:szCs w:val="22"/>
        </w:rPr>
        <w:t>TIEMPO DE PROVISIÓN</w:t>
      </w:r>
      <w:r w:rsidR="00D450C7">
        <w:rPr>
          <w:rFonts w:ascii="Tahoma" w:hAnsi="Tahoma" w:cs="Tahoma"/>
          <w:b w:val="0"/>
          <w:i/>
          <w:color w:val="004990"/>
          <w:sz w:val="22"/>
          <w:szCs w:val="22"/>
        </w:rPr>
        <w:t xml:space="preserve"> </w:t>
      </w:r>
      <w:r w:rsidR="00D450C7" w:rsidRPr="00D450C7">
        <w:rPr>
          <w:rFonts w:ascii="Tahoma" w:hAnsi="Tahoma" w:cs="Tahoma"/>
          <w:color w:val="004990"/>
          <w:sz w:val="22"/>
          <w:szCs w:val="22"/>
        </w:rPr>
        <w:t>DEL SERVICIO</w:t>
      </w:r>
    </w:p>
    <w:p w14:paraId="6ACBCB56" w14:textId="27448EE4" w:rsidR="00170B11" w:rsidRDefault="004134A8" w:rsidP="005C68C9">
      <w:pPr>
        <w:jc w:val="both"/>
        <w:rPr>
          <w:rFonts w:ascii="Tahoma" w:hAnsi="Tahoma" w:cs="Tahoma"/>
          <w:color w:val="004990"/>
        </w:rPr>
      </w:pPr>
      <w:r w:rsidRPr="005B3073">
        <w:rPr>
          <w:rFonts w:ascii="Tahoma" w:hAnsi="Tahoma" w:cs="Tahoma"/>
          <w:color w:val="004990"/>
        </w:rPr>
        <w:t xml:space="preserve">La vigencia del servicio, se extenderá desde el mismo día de la suscripción del contrato hasta </w:t>
      </w:r>
      <w:r w:rsidR="0028334E" w:rsidRPr="005B3073">
        <w:rPr>
          <w:rFonts w:ascii="Tahoma" w:hAnsi="Tahoma" w:cs="Tahoma"/>
          <w:color w:val="004990"/>
        </w:rPr>
        <w:t xml:space="preserve">el primer año calendario de su </w:t>
      </w:r>
      <w:proofErr w:type="spellStart"/>
      <w:r w:rsidR="0028334E" w:rsidRPr="005B3073">
        <w:rPr>
          <w:rFonts w:ascii="Tahoma" w:hAnsi="Tahoma" w:cs="Tahoma"/>
          <w:color w:val="004990"/>
        </w:rPr>
        <w:t>efectivización</w:t>
      </w:r>
      <w:proofErr w:type="spellEnd"/>
      <w:r w:rsidR="0028334E" w:rsidRPr="005B3073">
        <w:rPr>
          <w:rFonts w:ascii="Tahoma" w:hAnsi="Tahoma" w:cs="Tahoma"/>
          <w:color w:val="004990"/>
        </w:rPr>
        <w:t>, dando así cumplimiento a todas las especificaciones.</w:t>
      </w:r>
    </w:p>
    <w:p w14:paraId="0C2A82FE" w14:textId="3E323FFF" w:rsidR="00170B11" w:rsidRPr="00170B11" w:rsidRDefault="00A26D40" w:rsidP="007D3287">
      <w:pPr>
        <w:ind w:left="426" w:hanging="426"/>
        <w:jc w:val="both"/>
        <w:rPr>
          <w:rFonts w:ascii="Tahoma" w:hAnsi="Tahoma" w:cs="Tahoma"/>
          <w:b/>
          <w:color w:val="004990"/>
        </w:rPr>
      </w:pPr>
      <w:r>
        <w:rPr>
          <w:rFonts w:ascii="Tahoma" w:hAnsi="Tahoma" w:cs="Tahoma"/>
          <w:b/>
          <w:color w:val="004990"/>
        </w:rPr>
        <w:t>13</w:t>
      </w:r>
      <w:r w:rsidR="00170B11" w:rsidRPr="00170B11">
        <w:rPr>
          <w:rFonts w:ascii="Tahoma" w:hAnsi="Tahoma" w:cs="Tahoma"/>
          <w:b/>
          <w:color w:val="004990"/>
        </w:rPr>
        <w:t>.</w:t>
      </w:r>
      <w:r w:rsidR="00170B11" w:rsidRPr="00170B11">
        <w:rPr>
          <w:rFonts w:ascii="Tahoma" w:hAnsi="Tahoma" w:cs="Tahoma"/>
          <w:b/>
          <w:color w:val="004990"/>
        </w:rPr>
        <w:tab/>
        <w:t>AMPLIACIÓN O MODIFICACIÓN DE LAS CARACTERÍSTICAS DEL SERVICIO</w:t>
      </w:r>
    </w:p>
    <w:p w14:paraId="1D56939A" w14:textId="3873C0D0" w:rsidR="00EC503A" w:rsidRPr="005B3073" w:rsidRDefault="00170B11" w:rsidP="005C68C9">
      <w:pPr>
        <w:jc w:val="both"/>
        <w:rPr>
          <w:rFonts w:ascii="Tahoma" w:hAnsi="Tahoma" w:cs="Tahoma"/>
          <w:color w:val="004990"/>
        </w:rPr>
      </w:pPr>
      <w:r w:rsidRPr="00170B11">
        <w:rPr>
          <w:rFonts w:ascii="Tahoma" w:hAnsi="Tahoma" w:cs="Tahoma"/>
          <w:color w:val="004990"/>
        </w:rPr>
        <w:t xml:space="preserve">De acuerdo a la capacidad de expansión y movilidad de las actividades comerciales empresariales, los servicios en Multicentros podrán </w:t>
      </w:r>
      <w:r w:rsidR="00470C51">
        <w:rPr>
          <w:rFonts w:ascii="Tahoma" w:hAnsi="Tahoma" w:cs="Tahoma"/>
          <w:color w:val="004990"/>
        </w:rPr>
        <w:t xml:space="preserve">variar en número y/o características en conformidad al Anexo 2. Estas variaciones se ajustarán e incluirán </w:t>
      </w:r>
      <w:r w:rsidR="00CD0707">
        <w:rPr>
          <w:rFonts w:ascii="Tahoma" w:hAnsi="Tahoma" w:cs="Tahoma"/>
          <w:color w:val="004990"/>
        </w:rPr>
        <w:t xml:space="preserve">en el </w:t>
      </w:r>
      <w:r w:rsidR="00470C51">
        <w:rPr>
          <w:rFonts w:ascii="Tahoma" w:hAnsi="Tahoma" w:cs="Tahoma"/>
          <w:color w:val="004990"/>
        </w:rPr>
        <w:t>C</w:t>
      </w:r>
      <w:r>
        <w:rPr>
          <w:rFonts w:ascii="Tahoma" w:hAnsi="Tahoma" w:cs="Tahoma"/>
          <w:color w:val="004990"/>
        </w:rPr>
        <w:t>ontrato</w:t>
      </w:r>
      <w:r w:rsidR="00B878ED">
        <w:rPr>
          <w:rFonts w:ascii="Tahoma" w:hAnsi="Tahoma" w:cs="Tahoma"/>
          <w:color w:val="004990"/>
        </w:rPr>
        <w:t>.</w:t>
      </w:r>
    </w:p>
    <w:p w14:paraId="14206F5E" w14:textId="7E9DF106" w:rsidR="005C68C9" w:rsidRPr="00694224" w:rsidRDefault="00A26D40" w:rsidP="007D3287">
      <w:pPr>
        <w:pStyle w:val="Prrafodelista"/>
        <w:ind w:left="426" w:hanging="426"/>
        <w:jc w:val="both"/>
        <w:rPr>
          <w:rFonts w:ascii="Tahoma" w:hAnsi="Tahoma" w:cs="Tahoma"/>
          <w:b/>
          <w:color w:val="004990"/>
          <w:sz w:val="18"/>
          <w:szCs w:val="16"/>
        </w:rPr>
      </w:pPr>
      <w:r>
        <w:rPr>
          <w:rFonts w:ascii="Tahoma" w:hAnsi="Tahoma" w:cs="Tahoma"/>
          <w:b/>
          <w:color w:val="004990"/>
        </w:rPr>
        <w:t>14</w:t>
      </w:r>
      <w:r w:rsidR="00E83526">
        <w:rPr>
          <w:rFonts w:ascii="Tahoma" w:hAnsi="Tahoma" w:cs="Tahoma"/>
          <w:b/>
          <w:color w:val="004990"/>
        </w:rPr>
        <w:t>.</w:t>
      </w:r>
      <w:r w:rsidR="00E83526">
        <w:rPr>
          <w:rFonts w:ascii="Tahoma" w:hAnsi="Tahoma" w:cs="Tahoma"/>
          <w:b/>
          <w:color w:val="004990"/>
        </w:rPr>
        <w:tab/>
      </w:r>
      <w:r w:rsidR="005C68C9" w:rsidRPr="00694224">
        <w:rPr>
          <w:rFonts w:ascii="Tahoma" w:hAnsi="Tahoma" w:cs="Tahoma"/>
          <w:b/>
          <w:color w:val="004990"/>
        </w:rPr>
        <w:t>FORMA DE PAGO</w:t>
      </w:r>
    </w:p>
    <w:p w14:paraId="2D3F1810" w14:textId="1382447E" w:rsidR="005C68C9" w:rsidRPr="005B3073" w:rsidRDefault="005C68C9" w:rsidP="005C68C9">
      <w:pPr>
        <w:jc w:val="both"/>
        <w:rPr>
          <w:rFonts w:ascii="Tahoma" w:hAnsi="Tahoma" w:cs="Tahoma"/>
          <w:color w:val="004990"/>
        </w:rPr>
      </w:pPr>
      <w:r w:rsidRPr="005B3073">
        <w:rPr>
          <w:rFonts w:ascii="Tahoma" w:hAnsi="Tahoma" w:cs="Tahoma"/>
          <w:color w:val="004990"/>
        </w:rPr>
        <w:t xml:space="preserve">El pago se efectuará de forma mensual </w:t>
      </w:r>
      <w:r w:rsidR="00D963D6">
        <w:rPr>
          <w:rFonts w:ascii="Tahoma" w:hAnsi="Tahoma" w:cs="Tahoma"/>
          <w:color w:val="004990"/>
        </w:rPr>
        <w:t xml:space="preserve">y fija </w:t>
      </w:r>
      <w:r w:rsidRPr="005B3073">
        <w:rPr>
          <w:rFonts w:ascii="Tahoma" w:hAnsi="Tahoma" w:cs="Tahoma"/>
          <w:color w:val="004990"/>
        </w:rPr>
        <w:t xml:space="preserve">por </w:t>
      </w:r>
      <w:r w:rsidR="00D963D6">
        <w:rPr>
          <w:rFonts w:ascii="Tahoma" w:hAnsi="Tahoma" w:cs="Tahoma"/>
          <w:color w:val="004990"/>
        </w:rPr>
        <w:t xml:space="preserve">el </w:t>
      </w:r>
      <w:r w:rsidRPr="005B3073">
        <w:rPr>
          <w:rFonts w:ascii="Tahoma" w:hAnsi="Tahoma" w:cs="Tahoma"/>
          <w:color w:val="004990"/>
        </w:rPr>
        <w:t>servicio prestado</w:t>
      </w:r>
      <w:r w:rsidR="00D963D6">
        <w:rPr>
          <w:rFonts w:ascii="Tahoma" w:hAnsi="Tahoma" w:cs="Tahoma"/>
          <w:color w:val="004990"/>
        </w:rPr>
        <w:t xml:space="preserve">, </w:t>
      </w:r>
      <w:r w:rsidR="00CB081B">
        <w:rPr>
          <w:rFonts w:ascii="Tahoma" w:hAnsi="Tahoma" w:cs="Tahoma"/>
          <w:color w:val="004990"/>
        </w:rPr>
        <w:t>una vez realizada</w:t>
      </w:r>
      <w:r w:rsidR="00694224" w:rsidRPr="005B3073">
        <w:rPr>
          <w:rFonts w:ascii="Tahoma" w:hAnsi="Tahoma" w:cs="Tahoma"/>
          <w:color w:val="004990"/>
        </w:rPr>
        <w:t xml:space="preserve"> la presentación del </w:t>
      </w:r>
      <w:r w:rsidR="00DE271F">
        <w:rPr>
          <w:rFonts w:ascii="Tahoma" w:hAnsi="Tahoma" w:cs="Tahoma"/>
          <w:color w:val="004990"/>
        </w:rPr>
        <w:t>Informe de A</w:t>
      </w:r>
      <w:r w:rsidR="00694224" w:rsidRPr="005B3073">
        <w:rPr>
          <w:rFonts w:ascii="Tahoma" w:hAnsi="Tahoma" w:cs="Tahoma"/>
          <w:color w:val="004990"/>
        </w:rPr>
        <w:t>ctivid</w:t>
      </w:r>
      <w:r w:rsidR="00B878ED">
        <w:rPr>
          <w:rFonts w:ascii="Tahoma" w:hAnsi="Tahoma" w:cs="Tahoma"/>
          <w:color w:val="004990"/>
        </w:rPr>
        <w:t>a</w:t>
      </w:r>
      <w:r w:rsidR="00DE271F">
        <w:rPr>
          <w:rFonts w:ascii="Tahoma" w:hAnsi="Tahoma" w:cs="Tahoma"/>
          <w:color w:val="004990"/>
        </w:rPr>
        <w:t xml:space="preserve">des por parte de la Empresa de Limpieza y </w:t>
      </w:r>
      <w:r w:rsidR="00B878ED">
        <w:rPr>
          <w:rFonts w:ascii="Tahoma" w:hAnsi="Tahoma" w:cs="Tahoma"/>
          <w:color w:val="004990"/>
        </w:rPr>
        <w:t xml:space="preserve">emisión </w:t>
      </w:r>
      <w:r w:rsidR="00DE271F">
        <w:rPr>
          <w:rFonts w:ascii="Tahoma" w:hAnsi="Tahoma" w:cs="Tahoma"/>
          <w:color w:val="004990"/>
        </w:rPr>
        <w:t xml:space="preserve">del Certificado de Control de Calidad </w:t>
      </w:r>
      <w:r w:rsidR="00B878ED">
        <w:rPr>
          <w:rFonts w:ascii="Tahoma" w:hAnsi="Tahoma" w:cs="Tahoma"/>
          <w:color w:val="004990"/>
        </w:rPr>
        <w:t>por</w:t>
      </w:r>
      <w:r w:rsidR="00DE271F">
        <w:rPr>
          <w:rFonts w:ascii="Tahoma" w:hAnsi="Tahoma" w:cs="Tahoma"/>
          <w:color w:val="004990"/>
        </w:rPr>
        <w:t xml:space="preserve"> parte de la Unidad Solicitante.</w:t>
      </w:r>
    </w:p>
    <w:p w14:paraId="407D7AE1" w14:textId="550173EA" w:rsidR="005C68C9" w:rsidRPr="005E1561" w:rsidRDefault="00A26D40" w:rsidP="007D3287">
      <w:pPr>
        <w:pStyle w:val="Prrafodelista"/>
        <w:ind w:left="426" w:hanging="426"/>
        <w:jc w:val="both"/>
        <w:rPr>
          <w:rFonts w:ascii="Tahoma" w:hAnsi="Tahoma" w:cs="Tahoma"/>
          <w:b/>
          <w:color w:val="004990"/>
        </w:rPr>
      </w:pPr>
      <w:r>
        <w:rPr>
          <w:rFonts w:ascii="Tahoma" w:hAnsi="Tahoma" w:cs="Tahoma"/>
          <w:b/>
          <w:color w:val="004990"/>
        </w:rPr>
        <w:t>15</w:t>
      </w:r>
      <w:r w:rsidR="00E83526">
        <w:rPr>
          <w:rFonts w:ascii="Tahoma" w:hAnsi="Tahoma" w:cs="Tahoma"/>
          <w:b/>
          <w:color w:val="004990"/>
        </w:rPr>
        <w:t>.</w:t>
      </w:r>
      <w:r w:rsidR="00E83526">
        <w:rPr>
          <w:rFonts w:ascii="Tahoma" w:hAnsi="Tahoma" w:cs="Tahoma"/>
          <w:b/>
          <w:color w:val="004990"/>
        </w:rPr>
        <w:tab/>
      </w:r>
      <w:r w:rsidR="00694224" w:rsidRPr="005E1561">
        <w:rPr>
          <w:rFonts w:ascii="Tahoma" w:hAnsi="Tahoma" w:cs="Tahoma"/>
          <w:b/>
          <w:color w:val="004990"/>
        </w:rPr>
        <w:t>GARANTÍAS REQUERIDAS</w:t>
      </w:r>
    </w:p>
    <w:p w14:paraId="39D5DED1" w14:textId="1B9B9DCA" w:rsidR="00694224" w:rsidRPr="005B3073" w:rsidRDefault="00694224" w:rsidP="00694224">
      <w:pPr>
        <w:jc w:val="both"/>
        <w:rPr>
          <w:rFonts w:ascii="Tahoma" w:hAnsi="Tahoma" w:cs="Tahoma"/>
          <w:color w:val="004990"/>
        </w:rPr>
      </w:pPr>
      <w:r w:rsidRPr="005B3073">
        <w:rPr>
          <w:rFonts w:ascii="Tahoma" w:hAnsi="Tahoma" w:cs="Tahoma"/>
          <w:color w:val="004990"/>
        </w:rPr>
        <w:t>La (s) empresa (s) adjudicada (s) debe (n) presentar la (s) siguiente (s) garantías.</w:t>
      </w:r>
    </w:p>
    <w:p w14:paraId="472B2E4C" w14:textId="45B4B7FC" w:rsidR="00D02296" w:rsidRPr="00D02296" w:rsidRDefault="00D02296" w:rsidP="00D02296">
      <w:pPr>
        <w:ind w:left="709" w:right="972"/>
        <w:jc w:val="both"/>
        <w:rPr>
          <w:rFonts w:ascii="Tahoma" w:hAnsi="Tahoma" w:cs="Tahoma"/>
          <w:color w:val="365F91" w:themeColor="accent1" w:themeShade="BF"/>
          <w:lang w:val="es-BO" w:bidi="ar-SA"/>
        </w:rPr>
      </w:pPr>
      <w:r w:rsidRPr="00D02296">
        <w:rPr>
          <w:rFonts w:ascii="Tahoma" w:hAnsi="Tahoma" w:cs="Tahoma"/>
          <w:b/>
          <w:bCs/>
          <w:color w:val="365F91" w:themeColor="accent1" w:themeShade="BF"/>
        </w:rPr>
        <w:t xml:space="preserve">Garantía de Cumplimiento de Contrato, Boleta de Garantía </w:t>
      </w:r>
      <w:r w:rsidRPr="00D02296">
        <w:rPr>
          <w:rFonts w:ascii="Tahoma" w:hAnsi="Tahoma" w:cs="Tahoma"/>
          <w:color w:val="365F91" w:themeColor="accent1" w:themeShade="BF"/>
        </w:rPr>
        <w:t>emitida por una entidad regulada y autorizada por la Autoridad de Supervisión del Sistema Financiero (ASFI), con carácter de Renovable, Irrevocable de Ejecución Inmediata y a Primer Requerimiento a favor de ENTEL S.A., equivalente al diez por ciento 10% del monto adjudicado con una validez que contemple la vigencia total del contrato más sesenta días adicionales a la recepción definitiva del servicio.</w:t>
      </w:r>
    </w:p>
    <w:p w14:paraId="5E9C0355" w14:textId="77777777" w:rsidR="00D02296" w:rsidRPr="00D02296" w:rsidRDefault="00D02296" w:rsidP="00D02296">
      <w:pPr>
        <w:ind w:left="720" w:right="972"/>
        <w:jc w:val="both"/>
        <w:rPr>
          <w:rFonts w:ascii="Tahoma" w:hAnsi="Tahoma" w:cs="Tahoma"/>
          <w:color w:val="365F91" w:themeColor="accent1" w:themeShade="BF"/>
        </w:rPr>
      </w:pPr>
      <w:r w:rsidRPr="00D02296">
        <w:rPr>
          <w:rFonts w:ascii="Tahoma" w:hAnsi="Tahoma" w:cs="Tahoma"/>
          <w:color w:val="365F91" w:themeColor="accent1" w:themeShade="BF"/>
        </w:rPr>
        <w:t>La Garantía por Cumplimiento de Contrato podrá ser sustituida con la retención por parte de ENTEL S.A. del 10% de cada pago mensual, la misma que será devuelta dentro de los treinta días calendario de finalizado el contrato, previa certificación de su cumplimiento emitido por la unidad responsable de supervisión del contrato. (</w:t>
      </w:r>
      <w:proofErr w:type="gramStart"/>
      <w:r w:rsidRPr="00D02296">
        <w:rPr>
          <w:rFonts w:ascii="Tahoma" w:hAnsi="Tahoma" w:cs="Tahoma"/>
          <w:color w:val="365F91" w:themeColor="accent1" w:themeShade="BF"/>
        </w:rPr>
        <w:t>el</w:t>
      </w:r>
      <w:proofErr w:type="gramEnd"/>
      <w:r w:rsidRPr="00D02296">
        <w:rPr>
          <w:rFonts w:ascii="Tahoma" w:hAnsi="Tahoma" w:cs="Tahoma"/>
          <w:color w:val="365F91" w:themeColor="accent1" w:themeShade="BF"/>
        </w:rPr>
        <w:t xml:space="preserve"> proveedor del servicio en forma expresa deberá señalar cual garantía ofrecerá a ENTEL S.A. ( Boleta o retención)).</w:t>
      </w:r>
    </w:p>
    <w:p w14:paraId="5E70FB9A" w14:textId="367DF671" w:rsidR="0064402C" w:rsidRPr="009C2DE5" w:rsidRDefault="00A26D40" w:rsidP="007D3287">
      <w:pPr>
        <w:pStyle w:val="TITULOS"/>
        <w:spacing w:before="120" w:after="120" w:line="240" w:lineRule="auto"/>
        <w:ind w:left="426" w:hanging="426"/>
        <w:jc w:val="both"/>
        <w:rPr>
          <w:rFonts w:ascii="Tahoma" w:hAnsi="Tahoma" w:cs="Tahoma"/>
          <w:color w:val="004990"/>
          <w:sz w:val="22"/>
          <w:szCs w:val="22"/>
        </w:rPr>
      </w:pPr>
      <w:r>
        <w:rPr>
          <w:rFonts w:ascii="Tahoma" w:hAnsi="Tahoma" w:cs="Tahoma"/>
          <w:color w:val="004990"/>
          <w:sz w:val="22"/>
          <w:szCs w:val="22"/>
        </w:rPr>
        <w:t>16</w:t>
      </w:r>
      <w:r w:rsidR="00E83526">
        <w:rPr>
          <w:rFonts w:ascii="Tahoma" w:hAnsi="Tahoma" w:cs="Tahoma"/>
          <w:color w:val="004990"/>
          <w:sz w:val="22"/>
          <w:szCs w:val="22"/>
        </w:rPr>
        <w:t>.</w:t>
      </w:r>
      <w:r w:rsidR="00E83526">
        <w:rPr>
          <w:rFonts w:ascii="Tahoma" w:hAnsi="Tahoma" w:cs="Tahoma"/>
          <w:color w:val="004990"/>
          <w:sz w:val="22"/>
          <w:szCs w:val="22"/>
        </w:rPr>
        <w:tab/>
      </w:r>
      <w:r w:rsidR="00645D6C" w:rsidRPr="009C2DE5">
        <w:rPr>
          <w:rFonts w:ascii="Tahoma" w:hAnsi="Tahoma" w:cs="Tahoma"/>
          <w:color w:val="004990"/>
          <w:sz w:val="22"/>
          <w:szCs w:val="22"/>
        </w:rPr>
        <w:t xml:space="preserve">CUADRO DE CALIFICACIÓN RESUMEN DE </w:t>
      </w:r>
      <w:r w:rsidR="0064402C" w:rsidRPr="009C2DE5">
        <w:rPr>
          <w:rFonts w:ascii="Tahoma" w:hAnsi="Tahoma" w:cs="Tahoma"/>
          <w:color w:val="004990"/>
          <w:sz w:val="22"/>
          <w:szCs w:val="22"/>
        </w:rPr>
        <w:t>CRITERIOS MANDATORIOS Y CALIFICABLES</w:t>
      </w:r>
    </w:p>
    <w:tbl>
      <w:tblPr>
        <w:tblW w:w="8780" w:type="dxa"/>
        <w:jc w:val="center"/>
        <w:tblLayout w:type="fixed"/>
        <w:tblCellMar>
          <w:left w:w="70" w:type="dxa"/>
          <w:right w:w="70" w:type="dxa"/>
        </w:tblCellMar>
        <w:tblLook w:val="04A0" w:firstRow="1" w:lastRow="0" w:firstColumn="1" w:lastColumn="0" w:noHBand="0" w:noVBand="1"/>
      </w:tblPr>
      <w:tblGrid>
        <w:gridCol w:w="481"/>
        <w:gridCol w:w="6617"/>
        <w:gridCol w:w="7"/>
        <w:gridCol w:w="1675"/>
      </w:tblGrid>
      <w:tr w:rsidR="009C2DE5" w:rsidRPr="009C2DE5" w14:paraId="5E70FB9F" w14:textId="77777777" w:rsidTr="00090EA2">
        <w:trPr>
          <w:trHeight w:val="409"/>
          <w:jc w:val="center"/>
        </w:trPr>
        <w:tc>
          <w:tcPr>
            <w:tcW w:w="481" w:type="dxa"/>
            <w:tcBorders>
              <w:top w:val="single" w:sz="4" w:space="0" w:color="004990"/>
              <w:left w:val="single" w:sz="4" w:space="0" w:color="004990"/>
              <w:bottom w:val="single" w:sz="4" w:space="0" w:color="FFFFFF" w:themeColor="background1"/>
              <w:right w:val="single" w:sz="4" w:space="0" w:color="FFFFFF" w:themeColor="background1"/>
            </w:tcBorders>
            <w:shd w:val="clear" w:color="auto" w:fill="004990"/>
            <w:vAlign w:val="center"/>
            <w:hideMark/>
          </w:tcPr>
          <w:p w14:paraId="5E70FB9C" w14:textId="77777777" w:rsidR="0064402C" w:rsidRPr="00090EA2" w:rsidRDefault="0064402C" w:rsidP="00E6154B">
            <w:pPr>
              <w:spacing w:after="0" w:line="240" w:lineRule="auto"/>
              <w:jc w:val="center"/>
              <w:rPr>
                <w:rFonts w:ascii="Tahoma" w:hAnsi="Tahoma" w:cs="Tahoma"/>
                <w:b/>
                <w:bCs/>
                <w:color w:val="FFFFFF" w:themeColor="background1"/>
                <w:sz w:val="20"/>
                <w:szCs w:val="20"/>
                <w:lang w:val="es-BO" w:eastAsia="es-BO" w:bidi="ar-SA"/>
              </w:rPr>
            </w:pPr>
            <w:r w:rsidRPr="00090EA2">
              <w:rPr>
                <w:rFonts w:ascii="Tahoma" w:hAnsi="Tahoma" w:cs="Tahoma"/>
                <w:b/>
                <w:bCs/>
                <w:color w:val="FFFFFF" w:themeColor="background1"/>
                <w:sz w:val="20"/>
                <w:szCs w:val="20"/>
                <w:lang w:val="es-BO" w:eastAsia="es-BO" w:bidi="ar-SA"/>
              </w:rPr>
              <w:t>No.</w:t>
            </w:r>
          </w:p>
        </w:tc>
        <w:tc>
          <w:tcPr>
            <w:tcW w:w="6617" w:type="dxa"/>
            <w:tcBorders>
              <w:top w:val="single" w:sz="4" w:space="0" w:color="004990"/>
              <w:left w:val="single" w:sz="4" w:space="0" w:color="FFFFFF" w:themeColor="background1"/>
              <w:bottom w:val="single" w:sz="4" w:space="0" w:color="FFFFFF" w:themeColor="background1"/>
              <w:right w:val="single" w:sz="4" w:space="0" w:color="FFFFFF" w:themeColor="background1"/>
            </w:tcBorders>
            <w:shd w:val="clear" w:color="auto" w:fill="004990"/>
            <w:vAlign w:val="center"/>
            <w:hideMark/>
          </w:tcPr>
          <w:p w14:paraId="5E70FB9D" w14:textId="77777777" w:rsidR="0064402C" w:rsidRPr="003E1F5A" w:rsidRDefault="0064402C" w:rsidP="00E6154B">
            <w:pPr>
              <w:spacing w:after="0" w:line="240" w:lineRule="auto"/>
              <w:jc w:val="center"/>
              <w:rPr>
                <w:rFonts w:ascii="Tahoma" w:hAnsi="Tahoma" w:cs="Tahoma"/>
                <w:b/>
                <w:bCs/>
                <w:color w:val="004990"/>
                <w:lang w:val="es-BO" w:bidi="ar-SA"/>
              </w:rPr>
            </w:pPr>
            <w:r w:rsidRPr="0005783F">
              <w:rPr>
                <w:rFonts w:ascii="Tahoma" w:hAnsi="Tahoma" w:cs="Tahoma"/>
                <w:b/>
                <w:bCs/>
                <w:color w:val="FFFFFF" w:themeColor="background1"/>
                <w:lang w:val="es-BO" w:bidi="ar-SA"/>
              </w:rPr>
              <w:t>CRITERIOS MANDATORIOS</w:t>
            </w:r>
          </w:p>
        </w:tc>
        <w:tc>
          <w:tcPr>
            <w:tcW w:w="1682"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hideMark/>
          </w:tcPr>
          <w:p w14:paraId="5E70FB9E" w14:textId="4A11A9A7" w:rsidR="0064402C" w:rsidRPr="00090EA2" w:rsidRDefault="0064402C" w:rsidP="00E6154B">
            <w:pPr>
              <w:spacing w:after="0" w:line="240" w:lineRule="auto"/>
              <w:jc w:val="center"/>
              <w:rPr>
                <w:rFonts w:ascii="Tahoma" w:hAnsi="Tahoma" w:cs="Tahoma"/>
                <w:b/>
                <w:bCs/>
                <w:color w:val="FFFFFF" w:themeColor="background1"/>
                <w:sz w:val="20"/>
                <w:szCs w:val="20"/>
                <w:lang w:val="es-BO" w:eastAsia="es-BO" w:bidi="ar-SA"/>
              </w:rPr>
            </w:pPr>
            <w:r w:rsidRPr="00090EA2">
              <w:rPr>
                <w:rFonts w:ascii="Tahoma" w:hAnsi="Tahoma" w:cs="Tahoma"/>
                <w:b/>
                <w:bCs/>
                <w:color w:val="FFFFFF" w:themeColor="background1"/>
                <w:sz w:val="20"/>
                <w:szCs w:val="20"/>
                <w:lang w:val="es-BO" w:eastAsia="es-BO" w:bidi="ar-SA"/>
              </w:rPr>
              <w:t>PONDERACIÓN SOBRE (</w:t>
            </w:r>
            <w:r w:rsidR="00DD428C">
              <w:rPr>
                <w:rFonts w:ascii="Tahoma" w:hAnsi="Tahoma" w:cs="Tahoma"/>
                <w:b/>
                <w:bCs/>
                <w:color w:val="FFFFFF" w:themeColor="background1"/>
                <w:sz w:val="20"/>
                <w:szCs w:val="20"/>
                <w:lang w:val="es-BO" w:eastAsia="es-BO" w:bidi="ar-SA"/>
              </w:rPr>
              <w:t>10</w:t>
            </w:r>
            <w:r w:rsidRPr="00090EA2">
              <w:rPr>
                <w:rFonts w:ascii="Tahoma" w:hAnsi="Tahoma" w:cs="Tahoma"/>
                <w:b/>
                <w:bCs/>
                <w:color w:val="FFFFFF" w:themeColor="background1"/>
                <w:sz w:val="20"/>
                <w:szCs w:val="20"/>
                <w:lang w:val="es-BO" w:eastAsia="es-BO" w:bidi="ar-SA"/>
              </w:rPr>
              <w:t>0%)</w:t>
            </w:r>
          </w:p>
        </w:tc>
      </w:tr>
      <w:tr w:rsidR="009C2DE5" w:rsidRPr="009C2DE5" w14:paraId="5E70FBA3" w14:textId="77777777" w:rsidTr="00863D1E">
        <w:trPr>
          <w:trHeight w:val="315"/>
          <w:jc w:val="center"/>
        </w:trPr>
        <w:tc>
          <w:tcPr>
            <w:tcW w:w="481" w:type="dxa"/>
            <w:tcBorders>
              <w:top w:val="single" w:sz="4" w:space="0" w:color="FFFFFF" w:themeColor="background1"/>
              <w:left w:val="single" w:sz="4" w:space="0" w:color="004990"/>
              <w:bottom w:val="single" w:sz="8" w:space="0" w:color="004990"/>
              <w:right w:val="single" w:sz="8" w:space="0" w:color="004990"/>
            </w:tcBorders>
            <w:shd w:val="clear" w:color="auto" w:fill="auto"/>
            <w:noWrap/>
            <w:vAlign w:val="bottom"/>
            <w:hideMark/>
          </w:tcPr>
          <w:p w14:paraId="5E70FBA0" w14:textId="77777777" w:rsidR="0064402C" w:rsidRPr="009C2DE5" w:rsidRDefault="0064402C" w:rsidP="00E6154B">
            <w:pPr>
              <w:spacing w:after="0" w:line="240" w:lineRule="auto"/>
              <w:jc w:val="center"/>
              <w:rPr>
                <w:rFonts w:ascii="Tahoma" w:hAnsi="Tahoma" w:cs="Tahoma"/>
                <w:color w:val="004990"/>
                <w:sz w:val="20"/>
                <w:szCs w:val="20"/>
                <w:lang w:val="es-BO" w:eastAsia="es-BO" w:bidi="ar-SA"/>
              </w:rPr>
            </w:pPr>
            <w:r w:rsidRPr="009C2DE5">
              <w:rPr>
                <w:rFonts w:ascii="Tahoma" w:hAnsi="Tahoma" w:cs="Tahoma"/>
                <w:color w:val="004990"/>
                <w:sz w:val="20"/>
                <w:szCs w:val="20"/>
                <w:lang w:val="es-BO" w:eastAsia="es-BO" w:bidi="ar-SA"/>
              </w:rPr>
              <w:t>1</w:t>
            </w:r>
          </w:p>
        </w:tc>
        <w:tc>
          <w:tcPr>
            <w:tcW w:w="6617" w:type="dxa"/>
            <w:tcBorders>
              <w:top w:val="single" w:sz="4" w:space="0" w:color="FFFFFF" w:themeColor="background1"/>
              <w:left w:val="single" w:sz="8" w:space="0" w:color="004990"/>
              <w:bottom w:val="single" w:sz="8" w:space="0" w:color="004990"/>
              <w:right w:val="single" w:sz="8" w:space="0" w:color="004990"/>
            </w:tcBorders>
            <w:shd w:val="clear" w:color="000000" w:fill="FFFFFF"/>
            <w:vAlign w:val="center"/>
            <w:hideMark/>
          </w:tcPr>
          <w:p w14:paraId="5E70FBA1" w14:textId="22A6419D" w:rsidR="0064402C" w:rsidRPr="00476798" w:rsidRDefault="00E83EAA" w:rsidP="00A93EC7">
            <w:pPr>
              <w:spacing w:after="0" w:line="240" w:lineRule="auto"/>
              <w:jc w:val="both"/>
              <w:rPr>
                <w:rFonts w:ascii="Tahoma" w:hAnsi="Tahoma" w:cs="Tahoma"/>
                <w:bCs/>
                <w:color w:val="004990"/>
                <w:lang w:val="es-BO" w:bidi="ar-SA"/>
              </w:rPr>
            </w:pPr>
            <w:r w:rsidRPr="00476798">
              <w:rPr>
                <w:rFonts w:ascii="Tahoma" w:hAnsi="Tahoma" w:cs="Tahoma"/>
                <w:bCs/>
                <w:color w:val="004990"/>
                <w:lang w:val="es-BO" w:bidi="ar-SA"/>
              </w:rPr>
              <w:t>Características Técnicas del servicio, ambientes y otras</w:t>
            </w:r>
          </w:p>
        </w:tc>
        <w:tc>
          <w:tcPr>
            <w:tcW w:w="1682" w:type="dxa"/>
            <w:gridSpan w:val="2"/>
            <w:tcBorders>
              <w:top w:val="single" w:sz="4" w:space="0" w:color="FFFFFF" w:themeColor="background1"/>
              <w:left w:val="single" w:sz="8" w:space="0" w:color="004990"/>
              <w:bottom w:val="single" w:sz="8" w:space="0" w:color="004990"/>
              <w:right w:val="single" w:sz="4" w:space="0" w:color="004990"/>
            </w:tcBorders>
            <w:shd w:val="clear" w:color="auto" w:fill="auto"/>
            <w:noWrap/>
            <w:vAlign w:val="center"/>
          </w:tcPr>
          <w:p w14:paraId="5E70FBA2" w14:textId="5648A372" w:rsidR="00863D1E" w:rsidRPr="009C2DE5" w:rsidRDefault="00863D1E" w:rsidP="00863D1E">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Cumple/No cumple</w:t>
            </w:r>
          </w:p>
        </w:tc>
      </w:tr>
      <w:tr w:rsidR="00A93EC7" w:rsidRPr="009C2DE5" w14:paraId="0F99488F" w14:textId="77777777" w:rsidTr="00863D1E">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14:paraId="4061D996" w14:textId="068151E5" w:rsidR="00A93EC7" w:rsidRPr="009C2DE5" w:rsidRDefault="00A93EC7"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2</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04E53506" w14:textId="261BFEEC" w:rsidR="00A93EC7" w:rsidRPr="00476798" w:rsidRDefault="00476798" w:rsidP="00A93EC7">
            <w:pPr>
              <w:spacing w:after="0" w:line="240" w:lineRule="auto"/>
              <w:jc w:val="both"/>
              <w:rPr>
                <w:rFonts w:ascii="Tahoma" w:hAnsi="Tahoma" w:cs="Tahoma"/>
                <w:color w:val="004990"/>
              </w:rPr>
            </w:pPr>
            <w:proofErr w:type="spellStart"/>
            <w:r w:rsidRPr="00476798">
              <w:rPr>
                <w:rFonts w:ascii="Tahoma" w:hAnsi="Tahoma" w:cs="Tahoma"/>
                <w:color w:val="004990"/>
              </w:rPr>
              <w:t>Provisionamiento</w:t>
            </w:r>
            <w:proofErr w:type="spellEnd"/>
            <w:r w:rsidRPr="00476798">
              <w:rPr>
                <w:rFonts w:ascii="Tahoma" w:hAnsi="Tahoma" w:cs="Tahoma"/>
                <w:color w:val="004990"/>
              </w:rPr>
              <w:t xml:space="preserve"> de equipos, instrumentos e indumentaria de trabajo</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682FDF60" w14:textId="771DBB01" w:rsidR="00A93EC7" w:rsidRDefault="00A93EC7"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Cumple/No cumple</w:t>
            </w:r>
          </w:p>
        </w:tc>
      </w:tr>
      <w:tr w:rsidR="00A93EC7" w:rsidRPr="009C2DE5" w14:paraId="38AD88E1" w14:textId="77777777" w:rsidTr="00863D1E">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14:paraId="1CD53080" w14:textId="7468FAA0" w:rsidR="00A93EC7" w:rsidRPr="009C2DE5" w:rsidRDefault="00A93EC7"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3</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39B26B87" w14:textId="39F87D1B" w:rsidR="00A93EC7" w:rsidRPr="00476798" w:rsidRDefault="00476798" w:rsidP="00A93EC7">
            <w:pPr>
              <w:spacing w:after="0" w:line="240" w:lineRule="auto"/>
              <w:jc w:val="both"/>
              <w:rPr>
                <w:rFonts w:ascii="Tahoma" w:hAnsi="Tahoma" w:cs="Tahoma"/>
                <w:color w:val="004990"/>
              </w:rPr>
            </w:pPr>
            <w:r w:rsidRPr="00476798">
              <w:rPr>
                <w:rFonts w:ascii="Tahoma" w:hAnsi="Tahoma" w:cs="Tahoma"/>
                <w:color w:val="004990"/>
              </w:rPr>
              <w:t>Abastecimiento de material de limpieza e higiene</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0CD3E965" w14:textId="4A9C1245" w:rsidR="00A93EC7" w:rsidRDefault="00A93EC7"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Cumple/No cumple</w:t>
            </w:r>
          </w:p>
        </w:tc>
      </w:tr>
      <w:tr w:rsidR="00A93EC7" w:rsidRPr="009C2DE5" w14:paraId="32D1C9FE" w14:textId="77777777" w:rsidTr="00863D1E">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14:paraId="3447AF7E" w14:textId="353ED856" w:rsidR="00A93EC7" w:rsidRDefault="00A93EC7"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4</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3D24355D" w14:textId="2A710D18" w:rsidR="00A93EC7" w:rsidRPr="00476798" w:rsidRDefault="00476798" w:rsidP="00A93EC7">
            <w:pPr>
              <w:spacing w:after="0" w:line="240" w:lineRule="auto"/>
              <w:jc w:val="both"/>
              <w:rPr>
                <w:rFonts w:ascii="Tahoma" w:hAnsi="Tahoma" w:cs="Tahoma"/>
                <w:color w:val="004990"/>
              </w:rPr>
            </w:pPr>
            <w:r w:rsidRPr="00476798">
              <w:rPr>
                <w:rFonts w:ascii="Tahoma" w:hAnsi="Tahoma" w:cs="Tahoma"/>
                <w:color w:val="004990"/>
              </w:rPr>
              <w:t>Sistema de gestión y supervisión</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311FFA4B" w14:textId="6075B31C" w:rsidR="00A93EC7" w:rsidRDefault="00A93EC7"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Cumple/No cumple</w:t>
            </w:r>
          </w:p>
        </w:tc>
      </w:tr>
      <w:tr w:rsidR="00863D1E" w:rsidRPr="009C2DE5" w14:paraId="5E70FBA7" w14:textId="77777777" w:rsidTr="00863D1E">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hideMark/>
          </w:tcPr>
          <w:p w14:paraId="5E70FBA4" w14:textId="7F0644B7" w:rsidR="00863D1E" w:rsidRPr="009C2DE5" w:rsidRDefault="00A93EC7"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lastRenderedPageBreak/>
              <w:t>5</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hideMark/>
          </w:tcPr>
          <w:p w14:paraId="5E70FBA5" w14:textId="5C588AA6" w:rsidR="00863D1E" w:rsidRPr="00476798" w:rsidRDefault="00476798" w:rsidP="00A93EC7">
            <w:pPr>
              <w:spacing w:after="0" w:line="240" w:lineRule="auto"/>
              <w:jc w:val="both"/>
              <w:rPr>
                <w:rFonts w:ascii="Tahoma" w:hAnsi="Tahoma" w:cs="Tahoma"/>
                <w:color w:val="004990"/>
                <w:sz w:val="20"/>
                <w:szCs w:val="20"/>
                <w:lang w:val="es-BO" w:eastAsia="es-BO" w:bidi="ar-SA"/>
              </w:rPr>
            </w:pPr>
            <w:r w:rsidRPr="00476798">
              <w:rPr>
                <w:rFonts w:ascii="Tahoma" w:hAnsi="Tahoma" w:cs="Tahoma"/>
                <w:color w:val="004990"/>
              </w:rPr>
              <w:t>Requerimientos socio-laborales y legales del oferente</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5E70FBA6" w14:textId="4AC2EE06" w:rsidR="00863D1E" w:rsidRPr="009C2DE5" w:rsidRDefault="00863D1E"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Cumple/No cumple</w:t>
            </w:r>
          </w:p>
        </w:tc>
      </w:tr>
      <w:tr w:rsidR="006A2756" w:rsidRPr="009C2DE5" w14:paraId="74FE167E" w14:textId="77777777" w:rsidTr="00863D1E">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14:paraId="7B371AC1" w14:textId="4D8190F6" w:rsidR="006A2756" w:rsidRDefault="006A2756"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6</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0C0A56AD" w14:textId="66A9AA89" w:rsidR="006A2756" w:rsidRPr="00476798" w:rsidRDefault="00476798" w:rsidP="00A93EC7">
            <w:pPr>
              <w:spacing w:after="0" w:line="240" w:lineRule="auto"/>
              <w:jc w:val="both"/>
              <w:rPr>
                <w:rFonts w:ascii="Tahoma" w:hAnsi="Tahoma" w:cs="Tahoma"/>
                <w:color w:val="004990"/>
              </w:rPr>
            </w:pPr>
            <w:r w:rsidRPr="00476798">
              <w:rPr>
                <w:rFonts w:ascii="Tahoma" w:hAnsi="Tahoma" w:cs="Tahoma"/>
                <w:color w:val="004990"/>
              </w:rPr>
              <w:t>Experiencia del oferente</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03ABE85E" w14:textId="51EC4A73" w:rsidR="006A2756" w:rsidRDefault="006A2756"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Cumple/No cumple</w:t>
            </w:r>
          </w:p>
        </w:tc>
      </w:tr>
      <w:tr w:rsidR="00EC503A" w:rsidRPr="009C2DE5" w14:paraId="17517574" w14:textId="77777777" w:rsidTr="00863D1E">
        <w:trPr>
          <w:trHeight w:val="315"/>
          <w:jc w:val="center"/>
        </w:trPr>
        <w:tc>
          <w:tcPr>
            <w:tcW w:w="481" w:type="dxa"/>
            <w:tcBorders>
              <w:top w:val="single" w:sz="8" w:space="0" w:color="004990"/>
              <w:left w:val="single" w:sz="4" w:space="0" w:color="004990"/>
              <w:bottom w:val="single" w:sz="8" w:space="0" w:color="004990"/>
              <w:right w:val="single" w:sz="8" w:space="0" w:color="004990"/>
            </w:tcBorders>
            <w:shd w:val="clear" w:color="auto" w:fill="auto"/>
            <w:noWrap/>
            <w:vAlign w:val="bottom"/>
          </w:tcPr>
          <w:p w14:paraId="7CC2642B" w14:textId="2B1394AB" w:rsidR="00EC503A" w:rsidRDefault="00EC503A"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7</w:t>
            </w:r>
          </w:p>
        </w:tc>
        <w:tc>
          <w:tcPr>
            <w:tcW w:w="6617" w:type="dxa"/>
            <w:tcBorders>
              <w:top w:val="single" w:sz="8" w:space="0" w:color="004990"/>
              <w:left w:val="single" w:sz="8" w:space="0" w:color="004990"/>
              <w:bottom w:val="single" w:sz="8" w:space="0" w:color="004990"/>
              <w:right w:val="single" w:sz="8" w:space="0" w:color="004990"/>
            </w:tcBorders>
            <w:shd w:val="clear" w:color="000000" w:fill="FFFFFF"/>
            <w:vAlign w:val="center"/>
          </w:tcPr>
          <w:p w14:paraId="4889BA0F" w14:textId="1F5CFE18" w:rsidR="00EC503A" w:rsidRPr="00476798" w:rsidRDefault="00476798" w:rsidP="00A93EC7">
            <w:pPr>
              <w:spacing w:after="0" w:line="240" w:lineRule="auto"/>
              <w:jc w:val="both"/>
              <w:rPr>
                <w:rFonts w:ascii="Tahoma" w:hAnsi="Tahoma" w:cs="Tahoma"/>
                <w:color w:val="004990"/>
              </w:rPr>
            </w:pPr>
            <w:r w:rsidRPr="00476798">
              <w:rPr>
                <w:rFonts w:ascii="Tahoma" w:hAnsi="Tahoma" w:cs="Tahoma"/>
                <w:color w:val="004990"/>
              </w:rPr>
              <w:t>Personal y horas de servicio</w:t>
            </w:r>
          </w:p>
        </w:tc>
        <w:tc>
          <w:tcPr>
            <w:tcW w:w="1682" w:type="dxa"/>
            <w:gridSpan w:val="2"/>
            <w:tcBorders>
              <w:top w:val="single" w:sz="8" w:space="0" w:color="004990"/>
              <w:left w:val="single" w:sz="8" w:space="0" w:color="004990"/>
              <w:bottom w:val="single" w:sz="8" w:space="0" w:color="004990"/>
              <w:right w:val="single" w:sz="4" w:space="0" w:color="004990"/>
            </w:tcBorders>
            <w:shd w:val="clear" w:color="auto" w:fill="auto"/>
            <w:noWrap/>
            <w:vAlign w:val="center"/>
          </w:tcPr>
          <w:p w14:paraId="66B3B5C7" w14:textId="7355F818" w:rsidR="00EC503A" w:rsidRDefault="00EC503A" w:rsidP="00E6154B">
            <w:pPr>
              <w:spacing w:after="0" w:line="240" w:lineRule="auto"/>
              <w:jc w:val="center"/>
              <w:rPr>
                <w:rFonts w:ascii="Tahoma" w:hAnsi="Tahoma" w:cs="Tahoma"/>
                <w:color w:val="004990"/>
                <w:sz w:val="20"/>
                <w:szCs w:val="20"/>
                <w:lang w:val="es-BO" w:eastAsia="es-BO" w:bidi="ar-SA"/>
              </w:rPr>
            </w:pPr>
            <w:r>
              <w:rPr>
                <w:rFonts w:ascii="Tahoma" w:hAnsi="Tahoma" w:cs="Tahoma"/>
                <w:color w:val="004990"/>
                <w:sz w:val="20"/>
                <w:szCs w:val="20"/>
                <w:lang w:val="es-BO" w:eastAsia="es-BO" w:bidi="ar-SA"/>
              </w:rPr>
              <w:t>Cumple/No cumple</w:t>
            </w:r>
          </w:p>
        </w:tc>
      </w:tr>
      <w:tr w:rsidR="009D62EF" w:rsidRPr="009C2DE5" w14:paraId="6BDD3147" w14:textId="77777777" w:rsidTr="00090EA2">
        <w:trPr>
          <w:trHeight w:val="315"/>
          <w:jc w:val="center"/>
        </w:trPr>
        <w:tc>
          <w:tcPr>
            <w:tcW w:w="7098" w:type="dxa"/>
            <w:gridSpan w:val="2"/>
            <w:tcBorders>
              <w:top w:val="single" w:sz="8" w:space="0" w:color="004990"/>
              <w:left w:val="single" w:sz="4" w:space="0" w:color="004990"/>
              <w:bottom w:val="single" w:sz="4" w:space="0" w:color="FFFFFF" w:themeColor="background1"/>
              <w:right w:val="single" w:sz="8" w:space="0" w:color="004990"/>
            </w:tcBorders>
            <w:shd w:val="clear" w:color="auto" w:fill="auto"/>
            <w:noWrap/>
            <w:vAlign w:val="center"/>
          </w:tcPr>
          <w:p w14:paraId="54FC4296" w14:textId="6B002CE9" w:rsidR="009D62EF" w:rsidRPr="009C2DE5" w:rsidRDefault="009D62EF" w:rsidP="00E6154B">
            <w:pPr>
              <w:spacing w:after="0" w:line="240" w:lineRule="auto"/>
              <w:jc w:val="center"/>
              <w:rPr>
                <w:rFonts w:ascii="Tahoma" w:hAnsi="Tahoma" w:cs="Tahoma"/>
                <w:b/>
                <w:bCs/>
                <w:color w:val="004990"/>
                <w:sz w:val="20"/>
                <w:szCs w:val="20"/>
                <w:lang w:val="es-BO" w:eastAsia="es-BO" w:bidi="ar-SA"/>
              </w:rPr>
            </w:pPr>
            <w:r w:rsidRPr="009C2DE5">
              <w:rPr>
                <w:rFonts w:ascii="Tahoma" w:hAnsi="Tahoma" w:cs="Tahoma"/>
                <w:b/>
                <w:bCs/>
                <w:color w:val="004990"/>
                <w:sz w:val="20"/>
                <w:szCs w:val="20"/>
                <w:lang w:val="es-BO" w:eastAsia="es-BO" w:bidi="ar-SA"/>
              </w:rPr>
              <w:t xml:space="preserve">TOTAL CRITERIOS MANDATORIOS </w:t>
            </w:r>
            <w:r>
              <w:rPr>
                <w:rFonts w:ascii="Tahoma" w:hAnsi="Tahoma" w:cs="Tahoma"/>
                <w:b/>
                <w:bCs/>
                <w:color w:val="004990"/>
                <w:sz w:val="20"/>
                <w:szCs w:val="20"/>
                <w:lang w:val="es-BO" w:eastAsia="es-BO" w:bidi="ar-SA"/>
              </w:rPr>
              <w:t xml:space="preserve">EN PORCENTAJE </w:t>
            </w:r>
            <w:r w:rsidRPr="009C2DE5">
              <w:rPr>
                <w:rFonts w:ascii="Tahoma" w:hAnsi="Tahoma" w:cs="Tahoma"/>
                <w:b/>
                <w:bCs/>
                <w:color w:val="004990"/>
                <w:sz w:val="20"/>
                <w:szCs w:val="20"/>
                <w:lang w:val="es-BO" w:eastAsia="es-BO" w:bidi="ar-SA"/>
              </w:rPr>
              <w:t>(A)</w:t>
            </w:r>
          </w:p>
        </w:tc>
        <w:tc>
          <w:tcPr>
            <w:tcW w:w="1682" w:type="dxa"/>
            <w:gridSpan w:val="2"/>
            <w:tcBorders>
              <w:top w:val="single" w:sz="8" w:space="0" w:color="004990"/>
              <w:left w:val="single" w:sz="8" w:space="0" w:color="004990"/>
              <w:bottom w:val="single" w:sz="4" w:space="0" w:color="FFFFFF" w:themeColor="background1"/>
              <w:right w:val="single" w:sz="4" w:space="0" w:color="004990"/>
            </w:tcBorders>
            <w:shd w:val="clear" w:color="auto" w:fill="auto"/>
            <w:noWrap/>
            <w:vAlign w:val="center"/>
          </w:tcPr>
          <w:p w14:paraId="6C93597E" w14:textId="4D4BC326" w:rsidR="009D62EF" w:rsidRPr="009C2DE5" w:rsidRDefault="006A2756" w:rsidP="00E6154B">
            <w:pPr>
              <w:spacing w:after="0" w:line="240" w:lineRule="auto"/>
              <w:jc w:val="center"/>
              <w:rPr>
                <w:rFonts w:ascii="Tahoma" w:hAnsi="Tahoma" w:cs="Tahoma"/>
                <w:b/>
                <w:bCs/>
                <w:color w:val="004990"/>
                <w:sz w:val="20"/>
                <w:szCs w:val="20"/>
                <w:lang w:val="es-BO" w:eastAsia="es-BO" w:bidi="ar-SA"/>
              </w:rPr>
            </w:pPr>
            <w:r>
              <w:rPr>
                <w:rFonts w:ascii="Tahoma" w:hAnsi="Tahoma" w:cs="Tahoma"/>
                <w:b/>
                <w:bCs/>
                <w:color w:val="004990"/>
                <w:sz w:val="20"/>
                <w:szCs w:val="20"/>
                <w:lang w:val="es-BO" w:eastAsia="es-BO" w:bidi="ar-SA"/>
              </w:rPr>
              <w:t>10</w:t>
            </w:r>
            <w:r w:rsidR="009D62EF" w:rsidRPr="009C2DE5">
              <w:rPr>
                <w:rFonts w:ascii="Tahoma" w:hAnsi="Tahoma" w:cs="Tahoma"/>
                <w:b/>
                <w:bCs/>
                <w:color w:val="004990"/>
                <w:sz w:val="20"/>
                <w:szCs w:val="20"/>
                <w:lang w:val="es-BO" w:eastAsia="es-BO" w:bidi="ar-SA"/>
              </w:rPr>
              <w:t>0%</w:t>
            </w:r>
          </w:p>
        </w:tc>
      </w:tr>
      <w:tr w:rsidR="009D62EF" w:rsidRPr="009C2DE5" w14:paraId="5E70FBC4" w14:textId="77777777" w:rsidTr="00090EA2">
        <w:trPr>
          <w:trHeight w:val="193"/>
          <w:jc w:val="center"/>
        </w:trPr>
        <w:tc>
          <w:tcPr>
            <w:tcW w:w="7105" w:type="dxa"/>
            <w:gridSpan w:val="3"/>
            <w:tcBorders>
              <w:top w:val="single" w:sz="4" w:space="0" w:color="FFFFFF" w:themeColor="background1"/>
              <w:left w:val="single" w:sz="4" w:space="0" w:color="004990"/>
              <w:bottom w:val="single" w:sz="4" w:space="0" w:color="004990"/>
              <w:right w:val="single" w:sz="4" w:space="0" w:color="FFFFFF" w:themeColor="background1"/>
            </w:tcBorders>
            <w:shd w:val="clear" w:color="000000" w:fill="004990"/>
            <w:vAlign w:val="center"/>
            <w:hideMark/>
          </w:tcPr>
          <w:p w14:paraId="5E70FBC2" w14:textId="5F2FE49F" w:rsidR="009D62EF" w:rsidRPr="00064ADA" w:rsidRDefault="009D62EF" w:rsidP="00E6154B">
            <w:pPr>
              <w:spacing w:after="0" w:line="240" w:lineRule="auto"/>
              <w:jc w:val="center"/>
              <w:rPr>
                <w:rFonts w:ascii="Tahoma" w:hAnsi="Tahoma" w:cs="Tahoma"/>
                <w:b/>
                <w:bCs/>
                <w:color w:val="FFFFFF" w:themeColor="background1"/>
                <w:sz w:val="20"/>
                <w:szCs w:val="20"/>
                <w:lang w:val="es-BO" w:eastAsia="es-BO" w:bidi="ar-SA"/>
              </w:rPr>
            </w:pPr>
            <w:r w:rsidRPr="00064ADA">
              <w:rPr>
                <w:rFonts w:ascii="Tahoma" w:hAnsi="Tahoma" w:cs="Tahoma"/>
                <w:b/>
                <w:bCs/>
                <w:color w:val="FFFFFF" w:themeColor="background1"/>
                <w:sz w:val="20"/>
                <w:szCs w:val="20"/>
                <w:lang w:val="es-BO" w:eastAsia="es-BO" w:bidi="ar-SA"/>
              </w:rPr>
              <w:t>CALIFICACIÓN TOTAL (A)</w:t>
            </w:r>
          </w:p>
        </w:tc>
        <w:tc>
          <w:tcPr>
            <w:tcW w:w="1675" w:type="dxa"/>
            <w:tcBorders>
              <w:top w:val="single" w:sz="4" w:space="0" w:color="FFFFFF" w:themeColor="background1"/>
              <w:left w:val="single" w:sz="4" w:space="0" w:color="FFFFFF" w:themeColor="background1"/>
              <w:bottom w:val="single" w:sz="4" w:space="0" w:color="004990"/>
              <w:right w:val="single" w:sz="4" w:space="0" w:color="004990"/>
            </w:tcBorders>
            <w:shd w:val="clear" w:color="000000" w:fill="004990"/>
            <w:vAlign w:val="center"/>
            <w:hideMark/>
          </w:tcPr>
          <w:p w14:paraId="5E70FBC3" w14:textId="77777777" w:rsidR="009D62EF" w:rsidRPr="00064ADA" w:rsidRDefault="009D62EF" w:rsidP="00E6154B">
            <w:pPr>
              <w:spacing w:after="0" w:line="240" w:lineRule="auto"/>
              <w:jc w:val="center"/>
              <w:rPr>
                <w:rFonts w:ascii="Tahoma" w:hAnsi="Tahoma" w:cs="Tahoma"/>
                <w:b/>
                <w:bCs/>
                <w:color w:val="FFFFFF" w:themeColor="background1"/>
                <w:sz w:val="20"/>
                <w:szCs w:val="20"/>
                <w:lang w:val="es-BO" w:eastAsia="es-BO" w:bidi="ar-SA"/>
              </w:rPr>
            </w:pPr>
            <w:r w:rsidRPr="00064ADA">
              <w:rPr>
                <w:rFonts w:ascii="Tahoma" w:hAnsi="Tahoma" w:cs="Tahoma"/>
                <w:b/>
                <w:bCs/>
                <w:color w:val="FFFFFF" w:themeColor="background1"/>
                <w:sz w:val="20"/>
                <w:szCs w:val="20"/>
                <w:lang w:val="es-BO" w:eastAsia="es-BO" w:bidi="ar-SA"/>
              </w:rPr>
              <w:t>100%</w:t>
            </w:r>
          </w:p>
        </w:tc>
      </w:tr>
    </w:tbl>
    <w:p w14:paraId="5E70FBC5" w14:textId="77777777" w:rsidR="0064402C" w:rsidRPr="009C2DE5" w:rsidRDefault="0064402C" w:rsidP="0064402C">
      <w:pPr>
        <w:spacing w:after="0" w:line="240" w:lineRule="auto"/>
        <w:jc w:val="both"/>
        <w:rPr>
          <w:rFonts w:ascii="Tahoma" w:hAnsi="Tahoma" w:cs="Tahoma"/>
          <w:i/>
          <w:color w:val="004990"/>
          <w:sz w:val="18"/>
          <w:szCs w:val="18"/>
          <w:lang w:val="es-ES_tradnl"/>
        </w:rPr>
      </w:pPr>
    </w:p>
    <w:p w14:paraId="5E70FBC6" w14:textId="74A13D9F" w:rsidR="0064402C" w:rsidRDefault="0064402C" w:rsidP="006B2C8D">
      <w:pPr>
        <w:spacing w:after="0" w:line="240" w:lineRule="auto"/>
        <w:ind w:firstLine="426"/>
        <w:jc w:val="both"/>
        <w:rPr>
          <w:rFonts w:ascii="Tahoma" w:hAnsi="Tahoma" w:cs="Tahoma"/>
          <w:b/>
          <w:color w:val="004990"/>
          <w:sz w:val="18"/>
          <w:szCs w:val="18"/>
          <w:lang w:val="es-ES_tradnl"/>
        </w:rPr>
      </w:pPr>
      <w:r w:rsidRPr="009C2DE5">
        <w:rPr>
          <w:rFonts w:ascii="Tahoma" w:hAnsi="Tahoma" w:cs="Tahoma"/>
          <w:b/>
          <w:color w:val="004990"/>
          <w:sz w:val="18"/>
          <w:szCs w:val="18"/>
          <w:lang w:val="es-ES_tradnl"/>
        </w:rPr>
        <w:t xml:space="preserve">La nota de aprobación es de </w:t>
      </w:r>
      <w:r w:rsidR="00F12B03">
        <w:rPr>
          <w:rFonts w:ascii="Tahoma" w:hAnsi="Tahoma" w:cs="Tahoma"/>
          <w:b/>
          <w:color w:val="004990"/>
          <w:sz w:val="18"/>
          <w:szCs w:val="18"/>
          <w:lang w:val="es-ES_tradnl"/>
        </w:rPr>
        <w:t>10</w:t>
      </w:r>
      <w:r w:rsidR="00165DE8">
        <w:rPr>
          <w:rFonts w:ascii="Tahoma" w:hAnsi="Tahoma" w:cs="Tahoma"/>
          <w:b/>
          <w:color w:val="004990"/>
          <w:sz w:val="18"/>
          <w:szCs w:val="18"/>
          <w:lang w:val="es-ES_tradnl"/>
        </w:rPr>
        <w:t>0% de la Calificación Total (A</w:t>
      </w:r>
      <w:r w:rsidRPr="009C2DE5">
        <w:rPr>
          <w:rFonts w:ascii="Tahoma" w:hAnsi="Tahoma" w:cs="Tahoma"/>
          <w:b/>
          <w:color w:val="004990"/>
          <w:sz w:val="18"/>
          <w:szCs w:val="18"/>
          <w:lang w:val="es-ES_tradnl"/>
        </w:rPr>
        <w:t>).</w:t>
      </w:r>
    </w:p>
    <w:p w14:paraId="06A89670" w14:textId="77777777" w:rsidR="00CC66C0" w:rsidRPr="009C2DE5" w:rsidRDefault="00CC66C0" w:rsidP="006B2C8D">
      <w:pPr>
        <w:spacing w:after="0" w:line="240" w:lineRule="auto"/>
        <w:ind w:firstLine="426"/>
        <w:jc w:val="both"/>
        <w:rPr>
          <w:rFonts w:ascii="Tahoma" w:hAnsi="Tahoma" w:cs="Tahoma"/>
          <w:i/>
          <w:color w:val="004990"/>
          <w:sz w:val="18"/>
          <w:szCs w:val="18"/>
          <w:lang w:val="es-ES_tradnl"/>
        </w:rPr>
      </w:pPr>
    </w:p>
    <w:p w14:paraId="212361CC" w14:textId="77777777" w:rsidR="00CC66C0" w:rsidRPr="00370BC8" w:rsidRDefault="00CC66C0" w:rsidP="00CC66C0">
      <w:pPr>
        <w:spacing w:before="200"/>
        <w:ind w:left="567" w:hanging="567"/>
        <w:jc w:val="both"/>
        <w:rPr>
          <w:rFonts w:ascii="Tahoma" w:hAnsi="Tahoma" w:cs="Tahoma"/>
          <w:color w:val="004990"/>
        </w:rPr>
      </w:pPr>
      <w:r>
        <w:rPr>
          <w:rFonts w:ascii="Tahoma" w:hAnsi="Tahoma" w:cs="Tahoma"/>
          <w:b/>
          <w:color w:val="004990"/>
        </w:rPr>
        <w:t>18</w:t>
      </w:r>
      <w:r w:rsidRPr="00370BC8">
        <w:rPr>
          <w:rFonts w:ascii="Tahoma" w:hAnsi="Tahoma" w:cs="Tahoma"/>
          <w:color w:val="004990"/>
        </w:rPr>
        <w:t>.</w:t>
      </w:r>
      <w:r w:rsidRPr="00370BC8">
        <w:rPr>
          <w:rFonts w:ascii="Tahoma" w:hAnsi="Tahoma" w:cs="Tahoma"/>
          <w:b/>
          <w:color w:val="004990"/>
        </w:rPr>
        <w:t xml:space="preserve"> </w:t>
      </w:r>
      <w:r>
        <w:rPr>
          <w:rFonts w:ascii="Tahoma" w:hAnsi="Tahoma" w:cs="Tahoma"/>
          <w:b/>
          <w:color w:val="004990"/>
        </w:rPr>
        <w:t xml:space="preserve">  </w:t>
      </w:r>
      <w:r w:rsidRPr="00370BC8">
        <w:rPr>
          <w:rFonts w:ascii="Tahoma" w:hAnsi="Tahoma" w:cs="Tahoma"/>
          <w:b/>
          <w:color w:val="004990"/>
        </w:rPr>
        <w:t>PENALIDAD</w:t>
      </w:r>
    </w:p>
    <w:p w14:paraId="656B8308" w14:textId="77777777" w:rsidR="00CC66C0" w:rsidRPr="00370BC8" w:rsidRDefault="00CC66C0" w:rsidP="00CC66C0">
      <w:pPr>
        <w:jc w:val="both"/>
        <w:rPr>
          <w:rFonts w:ascii="Tahoma" w:hAnsi="Tahoma" w:cs="Tahoma"/>
          <w:color w:val="004990"/>
        </w:rPr>
      </w:pPr>
      <w:r w:rsidRPr="00370BC8">
        <w:rPr>
          <w:rFonts w:ascii="Tahoma" w:hAnsi="Tahoma" w:cs="Tahoma"/>
          <w:color w:val="004990"/>
        </w:rPr>
        <w:t>Si existiesen atrasos o incumplimiento en los plazos de acuerdo al cronograma en la entrega de los bienes mencionado en la Parte Técnica Parte II, el Proveedor cancelará a ENTEL S.A. una multa por cada día calendario de retraso equivalente a 0.5 % (cero punto cinco por ciento) del monto del contrato, hasta un 20% (veinte por ciento) del valor total del contrato. Asimismo, ENTEL S.A. descontará la multa del pago en curso. La suma de las multas no podrá exceder en ningún caso el 20 por ciento (20 %) del monto total del contrato, debiendo iniciar el proceso de resolución del mismo.</w:t>
      </w:r>
    </w:p>
    <w:p w14:paraId="688EC563" w14:textId="77777777" w:rsidR="00CC66C0" w:rsidRDefault="00CC66C0" w:rsidP="00CC66C0">
      <w:pPr>
        <w:jc w:val="both"/>
        <w:rPr>
          <w:rFonts w:ascii="Tahoma" w:hAnsi="Tahoma" w:cs="Tahoma"/>
          <w:color w:val="004990"/>
        </w:rPr>
      </w:pPr>
      <w:r w:rsidRPr="00370BC8">
        <w:rPr>
          <w:rFonts w:ascii="Tahoma" w:hAnsi="Tahoma" w:cs="Tahoma"/>
          <w:color w:val="004990"/>
        </w:rPr>
        <w:t>IMPOSIBILIDAD SOBREVINIENTE: En los casos comprendidos en esta cláusula, la Parte afectada deberá comunicar a la otra en un plazo no mayor a cuarenta y ocho (48) horas de sucedido el hecho(s) que alega. La información y/o documentación que permita corroborar el o los hechos, será presentada en el término de diez (10) días hábiles de ocurrido. De ser aceptada(s) por ENTEL S.A., la(s) causal(es) alegada(s), el plazo de ejecución del contrato será ampliado en el mismo número de días que motive la causal. Dichos eventos deberán ser acreditados ineludiblemente mediante certificación emitida por autoridad competente.</w:t>
      </w:r>
    </w:p>
    <w:p w14:paraId="48374DFE" w14:textId="77777777" w:rsidR="00CC66C0" w:rsidRDefault="00CC66C0" w:rsidP="009F7C40">
      <w:pPr>
        <w:pStyle w:val="TITULOS"/>
        <w:numPr>
          <w:ilvl w:val="0"/>
          <w:numId w:val="17"/>
        </w:numPr>
        <w:spacing w:after="240"/>
        <w:ind w:left="567" w:hanging="567"/>
        <w:rPr>
          <w:rFonts w:ascii="Tahoma" w:hAnsi="Tahoma" w:cs="Tahoma"/>
          <w:color w:val="004990"/>
          <w:sz w:val="22"/>
          <w:szCs w:val="22"/>
        </w:rPr>
      </w:pPr>
      <w:r>
        <w:rPr>
          <w:rFonts w:ascii="Tahoma" w:hAnsi="Tahoma" w:cs="Tahoma"/>
          <w:color w:val="004990"/>
          <w:sz w:val="22"/>
          <w:szCs w:val="22"/>
        </w:rPr>
        <w:t>FORMALIZACIÓN</w:t>
      </w:r>
    </w:p>
    <w:p w14:paraId="0CB7D9C0" w14:textId="77777777" w:rsidR="00CC66C0" w:rsidRPr="00217CD4" w:rsidRDefault="00CC66C0" w:rsidP="00CC66C0">
      <w:pPr>
        <w:spacing w:after="0" w:line="240" w:lineRule="auto"/>
        <w:jc w:val="both"/>
        <w:rPr>
          <w:rFonts w:ascii="Tahoma" w:hAnsi="Tahoma" w:cs="Tahoma"/>
          <w:color w:val="004990"/>
        </w:rPr>
      </w:pPr>
      <w:r w:rsidRPr="00217CD4">
        <w:rPr>
          <w:rFonts w:ascii="Tahoma" w:hAnsi="Tahoma" w:cs="Tahoma"/>
          <w:color w:val="004990"/>
        </w:rPr>
        <w:t xml:space="preserve">La empresa adjudicada contará con un plazo de cinco (5) días hábiles para dar respuesta de Aceptación / Rechazo a la nota de adjudicación. En caso de aceptación, juntamente a la nota de respuesta deberá adjuntar toda la documentación solicitada en la carta de adjudicación para la elaboración del Contrato </w:t>
      </w:r>
    </w:p>
    <w:p w14:paraId="04295160" w14:textId="77777777" w:rsidR="00CC66C0" w:rsidRDefault="00CC66C0" w:rsidP="00CC66C0">
      <w:pPr>
        <w:jc w:val="both"/>
        <w:rPr>
          <w:rFonts w:ascii="Tahoma" w:hAnsi="Tahoma" w:cs="Tahoma"/>
          <w:color w:val="004990"/>
          <w:lang w:val="es-BO" w:bidi="ar-SA"/>
        </w:rPr>
      </w:pPr>
      <w:r>
        <w:rPr>
          <w:rFonts w:ascii="Tahoma" w:hAnsi="Tahoma" w:cs="Tahoma"/>
          <w:b/>
          <w:bCs/>
          <w:color w:val="004990"/>
        </w:rPr>
        <w:t>El incumplimiento a estos plazos y la falta de documentación con las características requeridas será causal de desistimiento de la adjudicación</w:t>
      </w:r>
      <w:r>
        <w:rPr>
          <w:rFonts w:ascii="Tahoma" w:hAnsi="Tahoma" w:cs="Tahoma"/>
          <w:color w:val="004990"/>
        </w:rPr>
        <w:t>.</w:t>
      </w:r>
    </w:p>
    <w:p w14:paraId="40239350" w14:textId="77777777" w:rsidR="00CC66C0" w:rsidRDefault="00CC66C0" w:rsidP="00CC66C0">
      <w:pPr>
        <w:spacing w:before="120"/>
        <w:jc w:val="both"/>
        <w:rPr>
          <w:rFonts w:ascii="Tahoma" w:hAnsi="Tahoma" w:cs="Tahoma"/>
          <w:color w:val="004990"/>
          <w:lang w:eastAsia="es-ES"/>
        </w:rPr>
      </w:pPr>
      <w:r>
        <w:rPr>
          <w:rFonts w:ascii="Tahoma" w:hAnsi="Tahoma" w:cs="Tahoma"/>
          <w:color w:val="004990"/>
        </w:rPr>
        <w:t>Aceptada la adjudicación, se iniciarán las gestiones de formalización de la relación comercial a través del correspondiente Contrato, para lo cual el Proveedor debe remitir a Entel S.A. la documentación detallada en el siguiente punto.</w:t>
      </w:r>
    </w:p>
    <w:p w14:paraId="2FD729D2" w14:textId="77777777" w:rsidR="00CC66C0" w:rsidRDefault="00CC66C0" w:rsidP="00CC66C0">
      <w:pPr>
        <w:spacing w:before="120"/>
        <w:jc w:val="both"/>
        <w:rPr>
          <w:rFonts w:ascii="Tahoma" w:hAnsi="Tahoma" w:cs="Tahoma"/>
          <w:color w:val="004990"/>
          <w:lang w:val="es-BO"/>
        </w:rPr>
      </w:pPr>
      <w:r>
        <w:rPr>
          <w:rFonts w:ascii="Tahoma" w:hAnsi="Tahoma" w:cs="Tahoma"/>
          <w:color w:val="004990"/>
        </w:rPr>
        <w:t>El proponente debe adherirse a los términos y condiciones establecidos en el contrato elaborado por Entel S.A.</w:t>
      </w:r>
    </w:p>
    <w:p w14:paraId="6C6C3B3F" w14:textId="77777777" w:rsidR="00CC66C0" w:rsidRDefault="00CC66C0" w:rsidP="00CC66C0">
      <w:pPr>
        <w:jc w:val="both"/>
        <w:rPr>
          <w:rFonts w:ascii="Tahoma" w:hAnsi="Tahoma" w:cs="Tahoma"/>
          <w:color w:val="1F497D"/>
        </w:rPr>
      </w:pPr>
      <w:r>
        <w:rPr>
          <w:rFonts w:ascii="Tahoma" w:hAnsi="Tahoma" w:cs="Tahoma"/>
          <w:color w:val="1F497D"/>
        </w:rPr>
        <w:t xml:space="preserve">El proponente que resultase adjudicado deberá considerar que la revisión y suscripción del contrato objeto del presente proceso de contratación se efectuara en las oficinas del domicilio legal de Entel </w:t>
      </w:r>
      <w:r>
        <w:rPr>
          <w:rFonts w:ascii="Tahoma" w:hAnsi="Tahoma" w:cs="Tahoma"/>
          <w:color w:val="1F497D"/>
        </w:rPr>
        <w:lastRenderedPageBreak/>
        <w:t>S.A. El proveedor una vez comunicado el inicio de la vigencia del contrato contara con 72 hrs para apersonarse para la firma correspondiente; caso contrario será causal para dejar sin efecto la nota de adjudicación, quedando impedido de participar en procesos de ENTEL S.A. por 1 año.</w:t>
      </w:r>
    </w:p>
    <w:p w14:paraId="0F29D78D" w14:textId="77777777" w:rsidR="00CC66C0" w:rsidRDefault="00CC66C0" w:rsidP="00CC66C0">
      <w:pPr>
        <w:spacing w:after="0" w:line="240" w:lineRule="auto"/>
        <w:jc w:val="both"/>
        <w:rPr>
          <w:rFonts w:ascii="Tahoma" w:hAnsi="Tahoma" w:cs="Tahoma"/>
          <w:color w:val="004990"/>
        </w:rPr>
      </w:pPr>
    </w:p>
    <w:p w14:paraId="4AD50CEB" w14:textId="749F64AA" w:rsidR="00D02296" w:rsidRPr="00E2157A" w:rsidRDefault="00D02296" w:rsidP="00D02296">
      <w:pPr>
        <w:ind w:left="720" w:right="972" w:hanging="360"/>
        <w:jc w:val="both"/>
        <w:rPr>
          <w:rFonts w:ascii="Tahoma" w:hAnsi="Tahoma" w:cs="Tahoma"/>
          <w:color w:val="365F91" w:themeColor="accent1" w:themeShade="BF"/>
          <w:lang w:val="es-BO" w:bidi="ar-SA"/>
        </w:rPr>
      </w:pPr>
      <w:r w:rsidRPr="00E2157A">
        <w:rPr>
          <w:rFonts w:ascii="Tahoma" w:hAnsi="Tahoma" w:cs="Tahoma"/>
          <w:b/>
          <w:bCs/>
          <w:color w:val="365F91" w:themeColor="accent1" w:themeShade="BF"/>
        </w:rPr>
        <w:t xml:space="preserve">Garantía de Cumplimiento de Contrato, Boleta de Garantía </w:t>
      </w:r>
      <w:r w:rsidRPr="00E2157A">
        <w:rPr>
          <w:rFonts w:ascii="Tahoma" w:hAnsi="Tahoma" w:cs="Tahoma"/>
          <w:color w:val="365F91" w:themeColor="accent1" w:themeShade="BF"/>
        </w:rPr>
        <w:t xml:space="preserve">emitida por una entidad regulada y autorizada por la Autoridad de Supervisión del Sistema Financiero (ASFI), con carácter de Renovable, Irrevocable de Ejecución Inmediata y a Primer Requerimiento a favor de ENTEL S.A., equivalente al diez por ciento 10% del monto adjudicado con una validez que contemple la vigencia total del contrato más </w:t>
      </w:r>
      <w:r w:rsidR="00E2157A" w:rsidRPr="00E2157A">
        <w:rPr>
          <w:rFonts w:ascii="Tahoma" w:hAnsi="Tahoma" w:cs="Tahoma"/>
          <w:color w:val="365F91" w:themeColor="accent1" w:themeShade="BF"/>
        </w:rPr>
        <w:t>sesenta</w:t>
      </w:r>
      <w:r w:rsidRPr="00E2157A">
        <w:rPr>
          <w:rFonts w:ascii="Tahoma" w:hAnsi="Tahoma" w:cs="Tahoma"/>
          <w:color w:val="365F91" w:themeColor="accent1" w:themeShade="BF"/>
        </w:rPr>
        <w:t xml:space="preserve"> días adicionales a la recepción definitiva del servicio.</w:t>
      </w:r>
    </w:p>
    <w:p w14:paraId="1C676B79" w14:textId="4471024A" w:rsidR="00D02296" w:rsidRPr="00E2157A" w:rsidRDefault="00D02296" w:rsidP="00D02296">
      <w:pPr>
        <w:ind w:left="720" w:right="972"/>
        <w:jc w:val="both"/>
        <w:rPr>
          <w:rFonts w:ascii="Tahoma" w:hAnsi="Tahoma" w:cs="Tahoma"/>
          <w:color w:val="365F91" w:themeColor="accent1" w:themeShade="BF"/>
        </w:rPr>
      </w:pPr>
      <w:r w:rsidRPr="00E2157A">
        <w:rPr>
          <w:rFonts w:ascii="Tahoma" w:hAnsi="Tahoma" w:cs="Tahoma"/>
          <w:color w:val="365F91" w:themeColor="accent1" w:themeShade="BF"/>
        </w:rPr>
        <w:t>La Garantía por Cumplimiento de Contrato podrá ser sustituida con la retención por parte de ENTEL S.A. del 10% de cada pago mensual, la misma que será devuelta dentro de los treinta días calendario de finalizado el contrato, previa certificación de su cumplimiento emitido por la unidad responsable de supervisión del contrato. (</w:t>
      </w:r>
      <w:proofErr w:type="gramStart"/>
      <w:r w:rsidRPr="00E2157A">
        <w:rPr>
          <w:rFonts w:ascii="Tahoma" w:hAnsi="Tahoma" w:cs="Tahoma"/>
          <w:color w:val="365F91" w:themeColor="accent1" w:themeShade="BF"/>
        </w:rPr>
        <w:t>el</w:t>
      </w:r>
      <w:proofErr w:type="gramEnd"/>
      <w:r w:rsidRPr="00E2157A">
        <w:rPr>
          <w:rFonts w:ascii="Tahoma" w:hAnsi="Tahoma" w:cs="Tahoma"/>
          <w:color w:val="365F91" w:themeColor="accent1" w:themeShade="BF"/>
        </w:rPr>
        <w:t xml:space="preserve"> proveedor del servicio en forma expresa deberá señalar cual garantía ofrecerá a ENTEL S.A. ( Boleta o retención)).</w:t>
      </w:r>
    </w:p>
    <w:p w14:paraId="4692CC09" w14:textId="77777777" w:rsidR="00D02296" w:rsidRPr="00E2157A" w:rsidRDefault="00D02296" w:rsidP="00D02296">
      <w:pPr>
        <w:ind w:left="709" w:right="972" w:hanging="360"/>
        <w:jc w:val="both"/>
        <w:rPr>
          <w:rFonts w:ascii="Tahoma" w:hAnsi="Tahoma" w:cs="Tahoma"/>
          <w:color w:val="365F91" w:themeColor="accent1" w:themeShade="BF"/>
        </w:rPr>
      </w:pPr>
      <w:r w:rsidRPr="00E2157A">
        <w:rPr>
          <w:rFonts w:ascii="Wingdings" w:hAnsi="Wingdings"/>
          <w:color w:val="365F91" w:themeColor="accent1" w:themeShade="BF"/>
        </w:rPr>
        <w:t></w:t>
      </w:r>
      <w:r w:rsidRPr="00E2157A">
        <w:rPr>
          <w:rFonts w:ascii="Times New Roman" w:hAnsi="Times New Roman"/>
          <w:color w:val="365F91" w:themeColor="accent1" w:themeShade="BF"/>
          <w:sz w:val="14"/>
          <w:szCs w:val="14"/>
        </w:rPr>
        <w:t xml:space="preserve">  </w:t>
      </w:r>
      <w:r w:rsidRPr="00E2157A">
        <w:rPr>
          <w:rFonts w:ascii="Tahoma" w:hAnsi="Tahoma" w:cs="Tahoma"/>
          <w:color w:val="365F91" w:themeColor="accent1" w:themeShade="BF"/>
        </w:rPr>
        <w:t xml:space="preserve">Copia legalizada del Testimonio de </w:t>
      </w:r>
      <w:r w:rsidRPr="00E2157A">
        <w:rPr>
          <w:rFonts w:ascii="Tahoma" w:hAnsi="Tahoma" w:cs="Tahoma"/>
          <w:b/>
          <w:bCs/>
          <w:color w:val="365F91" w:themeColor="accent1" w:themeShade="BF"/>
        </w:rPr>
        <w:t xml:space="preserve">Constitución y Modificaciones </w:t>
      </w:r>
      <w:r w:rsidRPr="00E2157A">
        <w:rPr>
          <w:rFonts w:ascii="Tahoma" w:hAnsi="Tahoma" w:cs="Tahoma"/>
          <w:color w:val="365F91" w:themeColor="accent1" w:themeShade="BF"/>
        </w:rPr>
        <w:t>al mismo debidamente resellado ante FUNDEMPRESA (si corresponde a una sociedad comercial).</w:t>
      </w:r>
    </w:p>
    <w:p w14:paraId="08AA4F43" w14:textId="77777777" w:rsidR="00D02296" w:rsidRPr="00E2157A" w:rsidRDefault="00D02296" w:rsidP="00D02296">
      <w:pPr>
        <w:ind w:left="709" w:right="972" w:hanging="360"/>
        <w:jc w:val="both"/>
        <w:rPr>
          <w:rFonts w:ascii="Tahoma" w:hAnsi="Tahoma" w:cs="Tahoma"/>
          <w:color w:val="365F91" w:themeColor="accent1" w:themeShade="BF"/>
        </w:rPr>
      </w:pPr>
      <w:r w:rsidRPr="00E2157A">
        <w:rPr>
          <w:rFonts w:ascii="Wingdings" w:hAnsi="Wingdings"/>
          <w:color w:val="365F91" w:themeColor="accent1" w:themeShade="BF"/>
        </w:rPr>
        <w:t></w:t>
      </w:r>
      <w:r w:rsidRPr="00E2157A">
        <w:rPr>
          <w:rFonts w:ascii="Times New Roman" w:hAnsi="Times New Roman"/>
          <w:color w:val="365F91" w:themeColor="accent1" w:themeShade="BF"/>
          <w:sz w:val="14"/>
          <w:szCs w:val="14"/>
        </w:rPr>
        <w:t xml:space="preserve">  </w:t>
      </w:r>
      <w:r w:rsidRPr="00E2157A">
        <w:rPr>
          <w:rFonts w:ascii="Tahoma" w:hAnsi="Tahoma" w:cs="Tahoma"/>
          <w:color w:val="365F91" w:themeColor="accent1" w:themeShade="BF"/>
        </w:rPr>
        <w:t xml:space="preserve">Copia legalizada del testimonio de </w:t>
      </w:r>
      <w:r w:rsidRPr="00E2157A">
        <w:rPr>
          <w:rFonts w:ascii="Tahoma" w:hAnsi="Tahoma" w:cs="Tahoma"/>
          <w:b/>
          <w:bCs/>
          <w:color w:val="365F91" w:themeColor="accent1" w:themeShade="BF"/>
        </w:rPr>
        <w:t xml:space="preserve">Poder del representante Legal </w:t>
      </w:r>
      <w:r w:rsidRPr="00E2157A">
        <w:rPr>
          <w:rFonts w:ascii="Tahoma" w:hAnsi="Tahoma" w:cs="Tahoma"/>
          <w:color w:val="365F91" w:themeColor="accent1" w:themeShade="BF"/>
        </w:rPr>
        <w:t>debidamente resellado ante FUNDEMPRESA (si corresponde a una sociedad comercial).</w:t>
      </w:r>
    </w:p>
    <w:p w14:paraId="08AF7697" w14:textId="77777777" w:rsidR="00D02296" w:rsidRPr="00E2157A" w:rsidRDefault="00D02296" w:rsidP="00D02296">
      <w:pPr>
        <w:ind w:left="709" w:right="972" w:hanging="360"/>
        <w:jc w:val="both"/>
        <w:rPr>
          <w:rFonts w:ascii="Tahoma" w:hAnsi="Tahoma" w:cs="Tahoma"/>
          <w:color w:val="365F91" w:themeColor="accent1" w:themeShade="BF"/>
        </w:rPr>
      </w:pPr>
      <w:r w:rsidRPr="00E2157A">
        <w:rPr>
          <w:rFonts w:ascii="Wingdings" w:hAnsi="Wingdings"/>
          <w:color w:val="365F91" w:themeColor="accent1" w:themeShade="BF"/>
        </w:rPr>
        <w:t></w:t>
      </w:r>
      <w:r w:rsidRPr="00E2157A">
        <w:rPr>
          <w:rFonts w:ascii="Times New Roman" w:hAnsi="Times New Roman"/>
          <w:color w:val="365F91" w:themeColor="accent1" w:themeShade="BF"/>
          <w:sz w:val="14"/>
          <w:szCs w:val="14"/>
        </w:rPr>
        <w:t xml:space="preserve">  </w:t>
      </w:r>
      <w:r w:rsidRPr="00E2157A">
        <w:rPr>
          <w:rFonts w:ascii="Tahoma" w:hAnsi="Tahoma" w:cs="Tahoma"/>
          <w:b/>
          <w:bCs/>
          <w:color w:val="365F91" w:themeColor="accent1" w:themeShade="BF"/>
        </w:rPr>
        <w:t>Certificado original de actualización de la matrícula de comercio</w:t>
      </w:r>
      <w:r w:rsidRPr="00E2157A">
        <w:rPr>
          <w:rFonts w:ascii="Tahoma" w:hAnsi="Tahoma" w:cs="Tahoma"/>
          <w:color w:val="365F91" w:themeColor="accent1" w:themeShade="BF"/>
        </w:rPr>
        <w:t xml:space="preserve"> emitido por FUNDEMPRESA vigente (si corresponde a una sociedad comercial).</w:t>
      </w:r>
    </w:p>
    <w:p w14:paraId="4E6529A4" w14:textId="77777777" w:rsidR="00D02296" w:rsidRPr="00E2157A" w:rsidRDefault="00D02296" w:rsidP="00D02296">
      <w:pPr>
        <w:spacing w:before="240" w:after="240" w:line="264" w:lineRule="auto"/>
        <w:ind w:left="720" w:right="972" w:hanging="360"/>
        <w:jc w:val="both"/>
        <w:rPr>
          <w:rFonts w:ascii="Tahoma" w:hAnsi="Tahoma" w:cs="Tahoma"/>
          <w:color w:val="365F91" w:themeColor="accent1" w:themeShade="BF"/>
        </w:rPr>
      </w:pPr>
      <w:r w:rsidRPr="00E2157A">
        <w:rPr>
          <w:rFonts w:ascii="Wingdings" w:hAnsi="Wingdings"/>
          <w:color w:val="365F91" w:themeColor="accent1" w:themeShade="BF"/>
        </w:rPr>
        <w:t></w:t>
      </w:r>
      <w:r w:rsidRPr="00E2157A">
        <w:rPr>
          <w:rFonts w:ascii="Times New Roman" w:hAnsi="Times New Roman"/>
          <w:color w:val="365F91" w:themeColor="accent1" w:themeShade="BF"/>
          <w:sz w:val="14"/>
          <w:szCs w:val="14"/>
        </w:rPr>
        <w:t xml:space="preserve">  </w:t>
      </w:r>
      <w:r w:rsidRPr="00E2157A">
        <w:rPr>
          <w:rFonts w:ascii="Tahoma" w:hAnsi="Tahoma" w:cs="Tahoma"/>
          <w:color w:val="365F91" w:themeColor="accent1" w:themeShade="BF"/>
        </w:rPr>
        <w:t xml:space="preserve">Fotocopia Simple de la </w:t>
      </w:r>
      <w:r w:rsidRPr="00E2157A">
        <w:rPr>
          <w:rFonts w:ascii="Tahoma" w:hAnsi="Tahoma" w:cs="Tahoma"/>
          <w:b/>
          <w:bCs/>
          <w:color w:val="365F91" w:themeColor="accent1" w:themeShade="BF"/>
        </w:rPr>
        <w:t>Cedula de Identidad</w:t>
      </w:r>
      <w:r w:rsidRPr="00E2157A">
        <w:rPr>
          <w:rFonts w:ascii="Tahoma" w:hAnsi="Tahoma" w:cs="Tahoma"/>
          <w:color w:val="365F91" w:themeColor="accent1" w:themeShade="BF"/>
        </w:rPr>
        <w:t xml:space="preserve"> del Representante Legal.</w:t>
      </w:r>
    </w:p>
    <w:p w14:paraId="19FB478E" w14:textId="77777777" w:rsidR="00D02296" w:rsidRPr="00E2157A" w:rsidRDefault="00D02296" w:rsidP="00D02296">
      <w:pPr>
        <w:spacing w:before="240" w:after="240" w:line="264" w:lineRule="auto"/>
        <w:ind w:left="720" w:right="972" w:hanging="360"/>
        <w:jc w:val="both"/>
        <w:rPr>
          <w:rFonts w:ascii="Tahoma" w:hAnsi="Tahoma" w:cs="Tahoma"/>
          <w:color w:val="365F91" w:themeColor="accent1" w:themeShade="BF"/>
        </w:rPr>
      </w:pPr>
      <w:r w:rsidRPr="00E2157A">
        <w:rPr>
          <w:rFonts w:ascii="Wingdings" w:hAnsi="Wingdings"/>
          <w:color w:val="365F91" w:themeColor="accent1" w:themeShade="BF"/>
        </w:rPr>
        <w:t></w:t>
      </w:r>
      <w:r w:rsidRPr="00E2157A">
        <w:rPr>
          <w:rFonts w:ascii="Times New Roman" w:hAnsi="Times New Roman"/>
          <w:color w:val="365F91" w:themeColor="accent1" w:themeShade="BF"/>
          <w:sz w:val="14"/>
          <w:szCs w:val="14"/>
        </w:rPr>
        <w:t xml:space="preserve">  </w:t>
      </w:r>
      <w:r w:rsidRPr="00E2157A">
        <w:rPr>
          <w:rFonts w:ascii="Tahoma" w:hAnsi="Tahoma" w:cs="Tahoma"/>
          <w:color w:val="365F91" w:themeColor="accent1" w:themeShade="BF"/>
        </w:rPr>
        <w:t xml:space="preserve">Fotocopia simple de la certificación electrónica del </w:t>
      </w:r>
      <w:r w:rsidRPr="00E2157A">
        <w:rPr>
          <w:rFonts w:ascii="Tahoma" w:hAnsi="Tahoma" w:cs="Tahoma"/>
          <w:b/>
          <w:bCs/>
          <w:color w:val="365F91" w:themeColor="accent1" w:themeShade="BF"/>
        </w:rPr>
        <w:t>Número de Identificación Tributaria (N.I.T.)</w:t>
      </w:r>
      <w:r w:rsidRPr="00E2157A">
        <w:rPr>
          <w:rFonts w:ascii="Tahoma" w:hAnsi="Tahoma" w:cs="Tahoma"/>
          <w:color w:val="365F91" w:themeColor="accent1" w:themeShade="BF"/>
        </w:rPr>
        <w:t xml:space="preserve"> vigente.</w:t>
      </w:r>
    </w:p>
    <w:p w14:paraId="57F4D74B" w14:textId="77777777" w:rsidR="00D02296" w:rsidRPr="00E2157A" w:rsidRDefault="00D02296" w:rsidP="00D02296">
      <w:pPr>
        <w:spacing w:before="240" w:after="240" w:line="264" w:lineRule="auto"/>
        <w:ind w:left="720" w:right="972" w:hanging="360"/>
        <w:jc w:val="both"/>
        <w:rPr>
          <w:rFonts w:ascii="Tahoma" w:hAnsi="Tahoma" w:cs="Tahoma"/>
          <w:color w:val="365F91" w:themeColor="accent1" w:themeShade="BF"/>
        </w:rPr>
      </w:pPr>
      <w:r w:rsidRPr="00E2157A">
        <w:rPr>
          <w:rFonts w:ascii="Wingdings" w:hAnsi="Wingdings"/>
          <w:color w:val="365F91" w:themeColor="accent1" w:themeShade="BF"/>
        </w:rPr>
        <w:t></w:t>
      </w:r>
      <w:r w:rsidRPr="00E2157A">
        <w:rPr>
          <w:rFonts w:ascii="Times New Roman" w:hAnsi="Times New Roman"/>
          <w:color w:val="365F91" w:themeColor="accent1" w:themeShade="BF"/>
          <w:sz w:val="14"/>
          <w:szCs w:val="14"/>
        </w:rPr>
        <w:t xml:space="preserve">  </w:t>
      </w:r>
      <w:r w:rsidRPr="00E2157A">
        <w:rPr>
          <w:rFonts w:ascii="Tahoma" w:hAnsi="Tahoma" w:cs="Tahoma"/>
          <w:color w:val="365F91" w:themeColor="accent1" w:themeShade="BF"/>
        </w:rPr>
        <w:t>Fotocopia Simple de la Póliza de Responsabilidad Civil vigente (si corresponde a una sociedad comercial).</w:t>
      </w:r>
    </w:p>
    <w:p w14:paraId="66F447BD" w14:textId="77777777" w:rsidR="00D02296" w:rsidRPr="00E2157A" w:rsidRDefault="00D02296" w:rsidP="00D02296">
      <w:pPr>
        <w:spacing w:before="240" w:after="240" w:line="264" w:lineRule="auto"/>
        <w:ind w:left="720" w:right="972" w:hanging="360"/>
        <w:jc w:val="both"/>
        <w:rPr>
          <w:rFonts w:ascii="Tahoma" w:hAnsi="Tahoma" w:cs="Tahoma"/>
          <w:color w:val="365F91" w:themeColor="accent1" w:themeShade="BF"/>
        </w:rPr>
      </w:pPr>
      <w:r w:rsidRPr="00E2157A">
        <w:rPr>
          <w:rFonts w:ascii="Wingdings" w:hAnsi="Wingdings"/>
          <w:color w:val="365F91" w:themeColor="accent1" w:themeShade="BF"/>
        </w:rPr>
        <w:t></w:t>
      </w:r>
      <w:r w:rsidRPr="00E2157A">
        <w:rPr>
          <w:rFonts w:ascii="Times New Roman" w:hAnsi="Times New Roman"/>
          <w:color w:val="365F91" w:themeColor="accent1" w:themeShade="BF"/>
          <w:sz w:val="14"/>
          <w:szCs w:val="14"/>
        </w:rPr>
        <w:t xml:space="preserve">  </w:t>
      </w:r>
      <w:r w:rsidRPr="00E2157A">
        <w:rPr>
          <w:rFonts w:ascii="Tahoma" w:hAnsi="Tahoma" w:cs="Tahoma"/>
          <w:color w:val="365F91" w:themeColor="accent1" w:themeShade="BF"/>
        </w:rPr>
        <w:t>Fotocopia Simple de la Póliza de Seguro contra Accidentes vigente (si corresponde a una sociedad comercial).</w:t>
      </w:r>
    </w:p>
    <w:p w14:paraId="3592DCF8" w14:textId="77777777" w:rsidR="00DE722C" w:rsidRDefault="00DE722C" w:rsidP="006B2C8D">
      <w:pPr>
        <w:spacing w:after="0" w:line="240" w:lineRule="auto"/>
        <w:rPr>
          <w:rFonts w:ascii="Tahoma" w:hAnsi="Tahoma" w:cs="Tahoma"/>
          <w:color w:val="004990"/>
          <w:sz w:val="20"/>
          <w:szCs w:val="20"/>
        </w:rPr>
      </w:pPr>
    </w:p>
    <w:p w14:paraId="5E33ED15" w14:textId="77777777" w:rsidR="00DE722C" w:rsidRDefault="00DE722C" w:rsidP="006B2C8D">
      <w:pPr>
        <w:spacing w:after="0" w:line="240" w:lineRule="auto"/>
        <w:rPr>
          <w:rFonts w:ascii="Tahoma" w:hAnsi="Tahoma" w:cs="Tahoma"/>
          <w:color w:val="004990"/>
          <w:sz w:val="20"/>
          <w:szCs w:val="20"/>
        </w:rPr>
      </w:pPr>
    </w:p>
    <w:p w14:paraId="68C5F399" w14:textId="77777777" w:rsidR="00165DE8" w:rsidRDefault="00165DE8" w:rsidP="006B2C8D">
      <w:pPr>
        <w:spacing w:after="0" w:line="240" w:lineRule="auto"/>
        <w:rPr>
          <w:rFonts w:ascii="Tahoma" w:hAnsi="Tahoma" w:cs="Tahoma"/>
          <w:color w:val="004990"/>
          <w:sz w:val="20"/>
          <w:szCs w:val="20"/>
        </w:rPr>
      </w:pPr>
    </w:p>
    <w:p w14:paraId="2DB87646" w14:textId="77777777" w:rsidR="007A7E06" w:rsidRDefault="007A7E06" w:rsidP="006B2C8D">
      <w:pPr>
        <w:spacing w:after="0" w:line="240" w:lineRule="auto"/>
        <w:rPr>
          <w:rFonts w:ascii="Tahoma" w:hAnsi="Tahoma" w:cs="Tahoma"/>
          <w:color w:val="004990"/>
          <w:sz w:val="20"/>
          <w:szCs w:val="20"/>
        </w:rPr>
      </w:pPr>
    </w:p>
    <w:p w14:paraId="189E1521" w14:textId="77777777" w:rsidR="007A7E06" w:rsidRDefault="007A7E06" w:rsidP="006B2C8D">
      <w:pPr>
        <w:spacing w:after="0" w:line="240" w:lineRule="auto"/>
        <w:rPr>
          <w:rFonts w:ascii="Tahoma" w:hAnsi="Tahoma" w:cs="Tahoma"/>
          <w:color w:val="004990"/>
          <w:sz w:val="20"/>
          <w:szCs w:val="20"/>
        </w:rPr>
      </w:pPr>
    </w:p>
    <w:p w14:paraId="52588A9B" w14:textId="77777777" w:rsidR="00E83526" w:rsidRPr="00034DC9" w:rsidRDefault="00E83526" w:rsidP="006B2C8D">
      <w:pPr>
        <w:spacing w:after="0" w:line="240" w:lineRule="auto"/>
        <w:rPr>
          <w:rFonts w:ascii="Tahoma" w:hAnsi="Tahoma" w:cs="Tahoma"/>
          <w:color w:val="004990"/>
          <w:sz w:val="20"/>
          <w:szCs w:val="20"/>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64402C" w:rsidRPr="00737F08" w14:paraId="5E70FBCD" w14:textId="77777777" w:rsidTr="00E6154B">
        <w:trPr>
          <w:trHeight w:val="617"/>
        </w:trPr>
        <w:tc>
          <w:tcPr>
            <w:tcW w:w="2410" w:type="dxa"/>
            <w:shd w:val="clear" w:color="auto" w:fill="004990"/>
            <w:vAlign w:val="center"/>
          </w:tcPr>
          <w:p w14:paraId="5E70FBCB" w14:textId="77777777" w:rsidR="0064402C" w:rsidRPr="00F00433" w:rsidRDefault="00645D6C" w:rsidP="006B2C8D">
            <w:pPr>
              <w:pStyle w:val="Textoindependiente3"/>
              <w:spacing w:after="0"/>
              <w:rPr>
                <w:rFonts w:ascii="Tahoma" w:hAnsi="Tahoma" w:cs="Tahoma"/>
                <w:b/>
                <w:color w:val="FFFFFF"/>
                <w:sz w:val="28"/>
                <w:szCs w:val="28"/>
                <w:lang w:val="pt-BR"/>
              </w:rPr>
            </w:pPr>
            <w:r>
              <w:rPr>
                <w:rFonts w:ascii="Tahoma" w:hAnsi="Tahoma" w:cs="Tahoma"/>
                <w:b/>
                <w:color w:val="FFFFFF"/>
                <w:sz w:val="28"/>
                <w:szCs w:val="28"/>
                <w:lang w:val="pt-BR"/>
              </w:rPr>
              <w:lastRenderedPageBreak/>
              <w:t xml:space="preserve">Anexo No. </w:t>
            </w:r>
            <w:proofErr w:type="gramStart"/>
            <w:r w:rsidR="006B2C8D">
              <w:rPr>
                <w:rFonts w:ascii="Tahoma" w:hAnsi="Tahoma" w:cs="Tahoma"/>
                <w:b/>
                <w:color w:val="FFFFFF"/>
                <w:sz w:val="28"/>
                <w:szCs w:val="28"/>
                <w:lang w:val="pt-BR"/>
              </w:rPr>
              <w:t>1</w:t>
            </w:r>
            <w:proofErr w:type="gramEnd"/>
          </w:p>
        </w:tc>
        <w:tc>
          <w:tcPr>
            <w:tcW w:w="7365" w:type="dxa"/>
            <w:vAlign w:val="center"/>
          </w:tcPr>
          <w:p w14:paraId="5E70FBCC" w14:textId="77777777" w:rsidR="0064402C" w:rsidRPr="00F00433" w:rsidRDefault="0064402C" w:rsidP="00E6154B">
            <w:pPr>
              <w:spacing w:after="0" w:line="240" w:lineRule="auto"/>
              <w:ind w:left="567"/>
              <w:jc w:val="center"/>
              <w:rPr>
                <w:rFonts w:ascii="Tahoma" w:hAnsi="Tahoma" w:cs="Tahoma"/>
                <w:b/>
                <w:color w:val="004990"/>
                <w:lang w:val="pt-BR"/>
              </w:rPr>
            </w:pPr>
            <w:r>
              <w:rPr>
                <w:rFonts w:ascii="Tahoma" w:hAnsi="Tahoma" w:cs="Tahoma"/>
                <w:b/>
                <w:color w:val="004990"/>
                <w:lang w:val="pt-BR"/>
              </w:rPr>
              <w:t>DECLARACIÓN DE INTEGRIDAD DEL PERSONAL DE LA EMPRESA PROPONENTE</w:t>
            </w:r>
          </w:p>
        </w:tc>
      </w:tr>
    </w:tbl>
    <w:p w14:paraId="5E70FBCE" w14:textId="77777777" w:rsidR="0064402C" w:rsidRDefault="0064402C" w:rsidP="0064402C">
      <w:pPr>
        <w:spacing w:after="0" w:line="240" w:lineRule="auto"/>
        <w:jc w:val="both"/>
        <w:rPr>
          <w:rFonts w:ascii="Tahoma" w:hAnsi="Tahoma" w:cs="Tahoma"/>
          <w:b/>
          <w:color w:val="365F91"/>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64402C" w:rsidRPr="00016E7F" w14:paraId="5E70FBD3" w14:textId="77777777" w:rsidTr="006B2C8D">
        <w:trPr>
          <w:trHeight w:val="261"/>
        </w:trPr>
        <w:tc>
          <w:tcPr>
            <w:tcW w:w="2691" w:type="dxa"/>
            <w:tcBorders>
              <w:top w:val="nil"/>
              <w:left w:val="nil"/>
              <w:bottom w:val="nil"/>
              <w:right w:val="nil"/>
            </w:tcBorders>
            <w:tcMar>
              <w:left w:w="0" w:type="dxa"/>
              <w:right w:w="0" w:type="dxa"/>
            </w:tcMar>
            <w:vAlign w:val="center"/>
          </w:tcPr>
          <w:p w14:paraId="5E70FBCF" w14:textId="77777777" w:rsidR="0064402C" w:rsidRPr="00016E7F" w:rsidRDefault="0064402C" w:rsidP="00E6154B">
            <w:pPr>
              <w:spacing w:after="0" w:line="240" w:lineRule="auto"/>
              <w:rPr>
                <w:rFonts w:ascii="Tahoma" w:hAnsi="Tahoma" w:cs="Tahoma"/>
                <w:color w:val="365F91"/>
              </w:rPr>
            </w:pPr>
            <w:r>
              <w:rPr>
                <w:rFonts w:ascii="Tahoma" w:hAnsi="Tahoma" w:cs="Tahoma"/>
                <w:color w:val="365F91"/>
              </w:rPr>
              <w:t>Razón Social</w:t>
            </w:r>
          </w:p>
        </w:tc>
        <w:tc>
          <w:tcPr>
            <w:tcW w:w="193" w:type="dxa"/>
            <w:tcBorders>
              <w:top w:val="nil"/>
              <w:left w:val="nil"/>
              <w:bottom w:val="nil"/>
              <w:right w:val="nil"/>
            </w:tcBorders>
            <w:vAlign w:val="center"/>
          </w:tcPr>
          <w:p w14:paraId="5E70FBD0" w14:textId="77777777" w:rsidR="0064402C" w:rsidRPr="00016E7F" w:rsidRDefault="0064402C" w:rsidP="00E6154B">
            <w:pPr>
              <w:spacing w:after="0" w:line="240" w:lineRule="auto"/>
              <w:jc w:val="center"/>
              <w:rPr>
                <w:rFonts w:ascii="Tahoma" w:hAnsi="Tahoma" w:cs="Tahoma"/>
                <w:color w:val="365F91"/>
              </w:rPr>
            </w:pPr>
            <w:r w:rsidRPr="00016E7F">
              <w:rPr>
                <w:rFonts w:ascii="Tahoma" w:hAnsi="Tahoma" w:cs="Tahoma"/>
                <w:color w:val="365F91"/>
              </w:rPr>
              <w:t>:</w:t>
            </w:r>
          </w:p>
        </w:tc>
        <w:tc>
          <w:tcPr>
            <w:tcW w:w="190" w:type="dxa"/>
            <w:tcBorders>
              <w:top w:val="nil"/>
              <w:left w:val="nil"/>
              <w:bottom w:val="nil"/>
              <w:right w:val="single" w:sz="4" w:space="0" w:color="004990"/>
            </w:tcBorders>
            <w:vAlign w:val="center"/>
          </w:tcPr>
          <w:p w14:paraId="5E70FBD1" w14:textId="77777777" w:rsidR="0064402C" w:rsidRPr="00016E7F" w:rsidRDefault="0064402C" w:rsidP="00E6154B">
            <w:pPr>
              <w:spacing w:after="0" w:line="240" w:lineRule="auto"/>
              <w:rPr>
                <w:rFonts w:ascii="Arial" w:hAnsi="Arial" w:cs="Arial"/>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5E70FBD2" w14:textId="77777777" w:rsidR="0064402C" w:rsidRPr="00016E7F" w:rsidRDefault="0064402C" w:rsidP="00E6154B">
            <w:pPr>
              <w:spacing w:after="0" w:line="240" w:lineRule="auto"/>
              <w:rPr>
                <w:rFonts w:ascii="Tahoma" w:hAnsi="Tahoma" w:cs="Tahoma"/>
                <w:color w:val="365F91"/>
              </w:rPr>
            </w:pPr>
          </w:p>
        </w:tc>
      </w:tr>
      <w:tr w:rsidR="0064402C" w:rsidRPr="00016E7F" w14:paraId="5E70FBD8" w14:textId="77777777" w:rsidTr="006B2C8D">
        <w:trPr>
          <w:trHeight w:val="246"/>
        </w:trPr>
        <w:tc>
          <w:tcPr>
            <w:tcW w:w="2691" w:type="dxa"/>
            <w:tcBorders>
              <w:top w:val="nil"/>
              <w:left w:val="nil"/>
              <w:bottom w:val="nil"/>
              <w:right w:val="nil"/>
            </w:tcBorders>
            <w:tcMar>
              <w:left w:w="0" w:type="dxa"/>
              <w:right w:w="0" w:type="dxa"/>
            </w:tcMar>
            <w:vAlign w:val="center"/>
          </w:tcPr>
          <w:p w14:paraId="5E70FBD4" w14:textId="77777777" w:rsidR="0064402C" w:rsidRPr="00016E7F" w:rsidRDefault="0064402C" w:rsidP="00E6154B">
            <w:pPr>
              <w:spacing w:after="0" w:line="240" w:lineRule="auto"/>
              <w:rPr>
                <w:rFonts w:ascii="Tahoma" w:hAnsi="Tahoma" w:cs="Tahoma"/>
                <w:color w:val="365F91"/>
              </w:rPr>
            </w:pPr>
            <w:r w:rsidRPr="00016E7F">
              <w:rPr>
                <w:rFonts w:ascii="Tahoma" w:hAnsi="Tahoma" w:cs="Tahoma"/>
                <w:color w:val="365F91"/>
              </w:rPr>
              <w:t>Objeto del Proceso</w:t>
            </w:r>
          </w:p>
        </w:tc>
        <w:tc>
          <w:tcPr>
            <w:tcW w:w="193" w:type="dxa"/>
            <w:tcBorders>
              <w:top w:val="nil"/>
              <w:left w:val="nil"/>
              <w:bottom w:val="nil"/>
              <w:right w:val="nil"/>
            </w:tcBorders>
            <w:vAlign w:val="center"/>
          </w:tcPr>
          <w:p w14:paraId="5E70FBD5" w14:textId="77777777" w:rsidR="0064402C" w:rsidRPr="00016E7F" w:rsidRDefault="0064402C" w:rsidP="00E6154B">
            <w:pPr>
              <w:spacing w:after="0" w:line="240" w:lineRule="auto"/>
              <w:jc w:val="center"/>
              <w:rPr>
                <w:rFonts w:ascii="Tahoma" w:hAnsi="Tahoma" w:cs="Tahoma"/>
                <w:color w:val="365F91"/>
              </w:rPr>
            </w:pPr>
            <w:r w:rsidRPr="00016E7F">
              <w:rPr>
                <w:rFonts w:ascii="Tahoma" w:hAnsi="Tahoma" w:cs="Tahoma"/>
                <w:color w:val="365F91"/>
              </w:rPr>
              <w:t>:</w:t>
            </w:r>
          </w:p>
        </w:tc>
        <w:tc>
          <w:tcPr>
            <w:tcW w:w="190" w:type="dxa"/>
            <w:tcBorders>
              <w:top w:val="nil"/>
              <w:left w:val="nil"/>
              <w:bottom w:val="nil"/>
              <w:right w:val="single" w:sz="4" w:space="0" w:color="004990"/>
            </w:tcBorders>
            <w:vAlign w:val="center"/>
          </w:tcPr>
          <w:p w14:paraId="5E70FBD6" w14:textId="77777777" w:rsidR="0064402C" w:rsidRPr="00016E7F" w:rsidRDefault="0064402C" w:rsidP="00E6154B">
            <w:pPr>
              <w:spacing w:after="0" w:line="240" w:lineRule="auto"/>
              <w:rPr>
                <w:rFonts w:ascii="Arial" w:hAnsi="Arial" w:cs="Arial"/>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5E70FBD7" w14:textId="17960F0F" w:rsidR="0064402C" w:rsidRPr="00016E7F" w:rsidRDefault="00DA47E0" w:rsidP="007A7E06">
            <w:pPr>
              <w:spacing w:after="0" w:line="240" w:lineRule="auto"/>
              <w:rPr>
                <w:rFonts w:ascii="Tahoma" w:hAnsi="Tahoma" w:cs="Tahoma"/>
                <w:color w:val="365F91"/>
              </w:rPr>
            </w:pPr>
            <w:r>
              <w:rPr>
                <w:rFonts w:ascii="Tahoma" w:hAnsi="Tahoma" w:cs="Tahoma"/>
                <w:color w:val="365F91"/>
              </w:rPr>
              <w:t xml:space="preserve">SERVICIO DE LIMPIEZA Y ASEO INDUSTRIAL </w:t>
            </w:r>
            <w:r w:rsidR="007A7E06">
              <w:rPr>
                <w:rFonts w:ascii="Tahoma" w:hAnsi="Tahoma" w:cs="Tahoma"/>
                <w:color w:val="365F91"/>
              </w:rPr>
              <w:t>ENTEL S.A. GUAYARAMERIN</w:t>
            </w:r>
            <w:r>
              <w:rPr>
                <w:rFonts w:ascii="Tahoma" w:hAnsi="Tahoma" w:cs="Tahoma"/>
                <w:color w:val="365F91"/>
              </w:rPr>
              <w:t>-BENI</w:t>
            </w:r>
          </w:p>
        </w:tc>
      </w:tr>
      <w:tr w:rsidR="0064402C" w:rsidRPr="00016E7F" w14:paraId="5E70FBDD" w14:textId="77777777" w:rsidTr="006B2C8D">
        <w:trPr>
          <w:trHeight w:val="261"/>
        </w:trPr>
        <w:tc>
          <w:tcPr>
            <w:tcW w:w="2691" w:type="dxa"/>
            <w:tcBorders>
              <w:top w:val="nil"/>
              <w:left w:val="nil"/>
              <w:bottom w:val="nil"/>
              <w:right w:val="nil"/>
            </w:tcBorders>
            <w:tcMar>
              <w:left w:w="0" w:type="dxa"/>
              <w:right w:w="0" w:type="dxa"/>
            </w:tcMar>
            <w:vAlign w:val="center"/>
          </w:tcPr>
          <w:p w14:paraId="5E70FBD9" w14:textId="77777777" w:rsidR="0064402C" w:rsidRPr="00016E7F" w:rsidRDefault="0064402C" w:rsidP="00E6154B">
            <w:pPr>
              <w:spacing w:after="0" w:line="240" w:lineRule="auto"/>
              <w:rPr>
                <w:rFonts w:ascii="Tahoma" w:hAnsi="Tahoma" w:cs="Tahoma"/>
                <w:color w:val="365F91"/>
              </w:rPr>
            </w:pPr>
            <w:r w:rsidRPr="00016E7F">
              <w:rPr>
                <w:rFonts w:ascii="Tahoma" w:hAnsi="Tahoma" w:cs="Tahoma"/>
                <w:color w:val="365F91"/>
              </w:rPr>
              <w:t>N°</w:t>
            </w:r>
            <w:r>
              <w:rPr>
                <w:rFonts w:ascii="Tahoma" w:hAnsi="Tahoma" w:cs="Tahoma"/>
                <w:color w:val="365F91"/>
              </w:rPr>
              <w:t xml:space="preserve"> de Convocatoria</w:t>
            </w:r>
          </w:p>
        </w:tc>
        <w:tc>
          <w:tcPr>
            <w:tcW w:w="193" w:type="dxa"/>
            <w:tcBorders>
              <w:top w:val="nil"/>
              <w:left w:val="nil"/>
              <w:bottom w:val="nil"/>
              <w:right w:val="nil"/>
            </w:tcBorders>
            <w:vAlign w:val="center"/>
          </w:tcPr>
          <w:p w14:paraId="5E70FBDA" w14:textId="77777777" w:rsidR="0064402C" w:rsidRPr="00016E7F" w:rsidRDefault="0064402C" w:rsidP="00E6154B">
            <w:pPr>
              <w:spacing w:after="0" w:line="240" w:lineRule="auto"/>
              <w:jc w:val="center"/>
              <w:rPr>
                <w:rFonts w:ascii="Tahoma" w:hAnsi="Tahoma" w:cs="Tahoma"/>
                <w:color w:val="365F91"/>
              </w:rPr>
            </w:pPr>
            <w:r w:rsidRPr="00016E7F">
              <w:rPr>
                <w:rFonts w:ascii="Tahoma" w:hAnsi="Tahoma" w:cs="Tahoma"/>
                <w:color w:val="365F91"/>
              </w:rPr>
              <w:t>:</w:t>
            </w:r>
          </w:p>
        </w:tc>
        <w:tc>
          <w:tcPr>
            <w:tcW w:w="190" w:type="dxa"/>
            <w:tcBorders>
              <w:top w:val="nil"/>
              <w:left w:val="nil"/>
              <w:bottom w:val="nil"/>
              <w:right w:val="single" w:sz="4" w:space="0" w:color="004990"/>
            </w:tcBorders>
            <w:vAlign w:val="center"/>
          </w:tcPr>
          <w:p w14:paraId="5E70FBDB" w14:textId="77777777" w:rsidR="0064402C" w:rsidRPr="00016E7F" w:rsidRDefault="0064402C" w:rsidP="00E6154B">
            <w:pPr>
              <w:spacing w:after="0" w:line="240" w:lineRule="auto"/>
              <w:rPr>
                <w:rFonts w:ascii="Arial" w:hAnsi="Arial" w:cs="Arial"/>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5E70FBDC" w14:textId="07DEC6F7" w:rsidR="0064402C" w:rsidRPr="00016E7F" w:rsidRDefault="007A7E06" w:rsidP="00E6154B">
            <w:pPr>
              <w:spacing w:after="0" w:line="240" w:lineRule="auto"/>
              <w:rPr>
                <w:rFonts w:ascii="Tahoma" w:hAnsi="Tahoma" w:cs="Tahoma"/>
                <w:color w:val="365F91"/>
              </w:rPr>
            </w:pPr>
            <w:r>
              <w:rPr>
                <w:rFonts w:ascii="Tahoma" w:hAnsi="Tahoma" w:cs="Tahoma"/>
                <w:color w:val="365F91"/>
              </w:rPr>
              <w:t>03</w:t>
            </w:r>
            <w:r w:rsidR="00DA47E0">
              <w:rPr>
                <w:rFonts w:ascii="Tahoma" w:hAnsi="Tahoma" w:cs="Tahoma"/>
                <w:color w:val="365F91"/>
              </w:rPr>
              <w:t>/2017</w:t>
            </w:r>
          </w:p>
        </w:tc>
      </w:tr>
      <w:tr w:rsidR="0064402C" w:rsidRPr="00016E7F" w14:paraId="5E70FBE2" w14:textId="77777777" w:rsidTr="006B2C8D">
        <w:trPr>
          <w:trHeight w:val="261"/>
        </w:trPr>
        <w:tc>
          <w:tcPr>
            <w:tcW w:w="2691" w:type="dxa"/>
            <w:tcBorders>
              <w:top w:val="nil"/>
              <w:left w:val="nil"/>
              <w:bottom w:val="nil"/>
              <w:right w:val="nil"/>
            </w:tcBorders>
            <w:tcMar>
              <w:left w:w="0" w:type="dxa"/>
              <w:right w:w="0" w:type="dxa"/>
            </w:tcMar>
            <w:vAlign w:val="center"/>
          </w:tcPr>
          <w:p w14:paraId="5E70FBDE" w14:textId="77777777" w:rsidR="0064402C" w:rsidRPr="00016E7F" w:rsidRDefault="0064402C" w:rsidP="00E6154B">
            <w:pPr>
              <w:spacing w:after="0" w:line="240" w:lineRule="auto"/>
              <w:rPr>
                <w:rFonts w:ascii="Tahoma" w:hAnsi="Tahoma" w:cs="Tahoma"/>
                <w:color w:val="365F91"/>
              </w:rPr>
            </w:pPr>
            <w:r>
              <w:rPr>
                <w:rFonts w:ascii="Tahoma" w:hAnsi="Tahoma" w:cs="Tahoma"/>
                <w:color w:val="365F91"/>
              </w:rPr>
              <w:t>Lugar y Fecha</w:t>
            </w:r>
          </w:p>
        </w:tc>
        <w:tc>
          <w:tcPr>
            <w:tcW w:w="193" w:type="dxa"/>
            <w:tcBorders>
              <w:top w:val="nil"/>
              <w:left w:val="nil"/>
              <w:bottom w:val="nil"/>
              <w:right w:val="nil"/>
            </w:tcBorders>
            <w:vAlign w:val="center"/>
          </w:tcPr>
          <w:p w14:paraId="5E70FBDF" w14:textId="77777777" w:rsidR="0064402C" w:rsidRPr="00016E7F" w:rsidRDefault="0064402C" w:rsidP="00E6154B">
            <w:pPr>
              <w:spacing w:after="0" w:line="240" w:lineRule="auto"/>
              <w:jc w:val="center"/>
              <w:rPr>
                <w:rFonts w:ascii="Tahoma" w:hAnsi="Tahoma" w:cs="Tahoma"/>
                <w:color w:val="365F91"/>
              </w:rPr>
            </w:pPr>
            <w:r w:rsidRPr="00016E7F">
              <w:rPr>
                <w:rFonts w:ascii="Tahoma" w:hAnsi="Tahoma" w:cs="Tahoma"/>
                <w:color w:val="365F91"/>
              </w:rPr>
              <w:t>:</w:t>
            </w:r>
          </w:p>
        </w:tc>
        <w:tc>
          <w:tcPr>
            <w:tcW w:w="190" w:type="dxa"/>
            <w:tcBorders>
              <w:top w:val="nil"/>
              <w:left w:val="nil"/>
              <w:bottom w:val="nil"/>
              <w:right w:val="single" w:sz="4" w:space="0" w:color="004990"/>
            </w:tcBorders>
            <w:vAlign w:val="center"/>
          </w:tcPr>
          <w:p w14:paraId="5E70FBE0" w14:textId="77777777" w:rsidR="0064402C" w:rsidRPr="00016E7F" w:rsidRDefault="0064402C" w:rsidP="00E6154B">
            <w:pPr>
              <w:spacing w:after="0" w:line="240" w:lineRule="auto"/>
              <w:rPr>
                <w:rFonts w:ascii="Arial" w:hAnsi="Arial" w:cs="Arial"/>
              </w:rPr>
            </w:pPr>
          </w:p>
        </w:tc>
        <w:tc>
          <w:tcPr>
            <w:tcW w:w="6565" w:type="dxa"/>
            <w:tcBorders>
              <w:top w:val="single" w:sz="4" w:space="0" w:color="004990"/>
              <w:left w:val="single" w:sz="4" w:space="0" w:color="004990"/>
              <w:bottom w:val="single" w:sz="4" w:space="0" w:color="004990"/>
              <w:right w:val="single" w:sz="4" w:space="0" w:color="004990"/>
            </w:tcBorders>
            <w:shd w:val="clear" w:color="auto" w:fill="F2F2F2"/>
            <w:vAlign w:val="center"/>
          </w:tcPr>
          <w:p w14:paraId="5E70FBE1" w14:textId="77777777" w:rsidR="0064402C" w:rsidRPr="00016E7F" w:rsidRDefault="0064402C" w:rsidP="00E6154B">
            <w:pPr>
              <w:spacing w:after="0" w:line="240" w:lineRule="auto"/>
              <w:rPr>
                <w:rFonts w:ascii="Tahoma" w:hAnsi="Tahoma" w:cs="Tahoma"/>
                <w:color w:val="365F91"/>
              </w:rPr>
            </w:pPr>
          </w:p>
        </w:tc>
      </w:tr>
    </w:tbl>
    <w:p w14:paraId="5E70FBE3" w14:textId="77777777" w:rsidR="0064402C" w:rsidRPr="00016E7F" w:rsidRDefault="0064402C" w:rsidP="0064402C">
      <w:pPr>
        <w:spacing w:after="0" w:line="240" w:lineRule="auto"/>
        <w:jc w:val="both"/>
        <w:rPr>
          <w:rFonts w:ascii="Tahoma" w:hAnsi="Tahoma" w:cs="Tahoma"/>
          <w:color w:val="365F91"/>
          <w:lang w:val="es-ES_tradnl"/>
        </w:rPr>
      </w:pPr>
    </w:p>
    <w:p w14:paraId="5E70FBE4" w14:textId="77777777" w:rsidR="0064402C" w:rsidRDefault="0064402C" w:rsidP="0064402C">
      <w:pPr>
        <w:spacing w:after="0" w:line="240" w:lineRule="auto"/>
        <w:jc w:val="both"/>
        <w:rPr>
          <w:rFonts w:ascii="Tahoma" w:hAnsi="Tahoma" w:cs="Tahoma"/>
          <w:color w:val="365F91"/>
          <w:lang w:val="es-ES_tradnl"/>
        </w:rPr>
      </w:pPr>
    </w:p>
    <w:p w14:paraId="5E70FBE5" w14:textId="77777777" w:rsidR="0064402C" w:rsidRPr="00016E7F" w:rsidRDefault="0064402C" w:rsidP="0064402C">
      <w:pPr>
        <w:spacing w:after="0" w:line="240" w:lineRule="auto"/>
        <w:jc w:val="both"/>
        <w:rPr>
          <w:rFonts w:ascii="Tahoma" w:hAnsi="Tahoma" w:cs="Tahoma"/>
          <w:color w:val="365F91"/>
          <w:lang w:val="es-ES_tradnl"/>
        </w:rPr>
      </w:pPr>
      <w:r w:rsidRPr="00016E7F">
        <w:rPr>
          <w:rFonts w:ascii="Tahoma" w:hAnsi="Tahoma" w:cs="Tahoma"/>
          <w:color w:val="365F91"/>
          <w:lang w:val="es-ES_tradnl"/>
        </w:rPr>
        <w:t>De mi consideración:</w:t>
      </w:r>
    </w:p>
    <w:p w14:paraId="5E70FBE6" w14:textId="77777777" w:rsidR="0064402C" w:rsidRDefault="0064402C" w:rsidP="0064402C">
      <w:pPr>
        <w:spacing w:after="0" w:line="240" w:lineRule="auto"/>
        <w:jc w:val="both"/>
        <w:rPr>
          <w:rFonts w:ascii="Tahoma" w:hAnsi="Tahoma" w:cs="Tahoma"/>
          <w:color w:val="365F91"/>
          <w:lang w:val="es-ES_tradnl"/>
        </w:rPr>
      </w:pPr>
    </w:p>
    <w:p w14:paraId="5E70FBE7" w14:textId="77777777" w:rsidR="0064402C" w:rsidRDefault="0064402C" w:rsidP="0064402C">
      <w:pPr>
        <w:spacing w:after="0" w:line="240" w:lineRule="auto"/>
        <w:jc w:val="both"/>
        <w:rPr>
          <w:rFonts w:ascii="Tahoma" w:hAnsi="Tahoma" w:cs="Tahoma"/>
          <w:color w:val="365F91"/>
          <w:lang w:val="es-ES_tradnl"/>
        </w:rPr>
      </w:pPr>
      <w:r w:rsidRPr="00016E7F">
        <w:rPr>
          <w:rFonts w:ascii="Tahoma" w:hAnsi="Tahoma" w:cs="Tahoma"/>
          <w:color w:val="365F91"/>
          <w:lang w:val="es-ES_tradnl"/>
        </w:rPr>
        <w:t>En atención a la Convocatoria de referencia, a nombre d</w:t>
      </w:r>
      <w:r>
        <w:rPr>
          <w:rFonts w:ascii="Tahoma" w:hAnsi="Tahoma" w:cs="Tahoma"/>
          <w:color w:val="365F91"/>
          <w:lang w:val="es-ES_tradnl"/>
        </w:rPr>
        <w:t>e la empresa……………………. a la cual representamos,  declaramos</w:t>
      </w:r>
      <w:r w:rsidRPr="00016E7F">
        <w:rPr>
          <w:rFonts w:ascii="Tahoma" w:hAnsi="Tahoma" w:cs="Tahoma"/>
          <w:color w:val="365F91"/>
          <w:lang w:val="es-ES_tradnl"/>
        </w:rPr>
        <w:t xml:space="preserve"> expresamente </w:t>
      </w:r>
      <w:r>
        <w:rPr>
          <w:rFonts w:ascii="Tahoma" w:hAnsi="Tahoma" w:cs="Tahoma"/>
          <w:color w:val="365F91"/>
          <w:lang w:val="es-ES_tradnl"/>
        </w:rPr>
        <w:t xml:space="preserve">nuestra </w:t>
      </w:r>
      <w:r w:rsidRPr="00016E7F">
        <w:rPr>
          <w:rFonts w:ascii="Tahoma" w:hAnsi="Tahoma" w:cs="Tahoma"/>
          <w:color w:val="365F91"/>
          <w:lang w:val="es-ES_tradnl"/>
        </w:rPr>
        <w:t>conformidad y compromiso de cumplimiento, conforme con los siguientes puntos:</w:t>
      </w:r>
    </w:p>
    <w:p w14:paraId="5E70FBE8" w14:textId="77777777" w:rsidR="0064402C" w:rsidRPr="00016E7F" w:rsidRDefault="0064402C" w:rsidP="0064402C">
      <w:pPr>
        <w:spacing w:after="0" w:line="240" w:lineRule="auto"/>
        <w:jc w:val="both"/>
        <w:rPr>
          <w:rFonts w:ascii="Tahoma" w:hAnsi="Tahoma" w:cs="Tahoma"/>
          <w:color w:val="365F91"/>
          <w:lang w:val="es-ES_tradnl"/>
        </w:rPr>
      </w:pPr>
    </w:p>
    <w:p w14:paraId="5E70FBE9" w14:textId="77777777" w:rsidR="0064402C" w:rsidRDefault="0064402C" w:rsidP="0064402C">
      <w:pPr>
        <w:suppressAutoHyphens/>
        <w:spacing w:after="0" w:line="240" w:lineRule="auto"/>
        <w:jc w:val="both"/>
        <w:rPr>
          <w:rFonts w:ascii="Tahoma" w:hAnsi="Tahoma" w:cs="Tahoma"/>
          <w:color w:val="365F91"/>
          <w:lang w:val="es-ES_tradnl"/>
        </w:rPr>
      </w:pPr>
      <w:r w:rsidRPr="00016E7F">
        <w:rPr>
          <w:rFonts w:ascii="Tahoma" w:hAnsi="Tahoma" w:cs="Tahoma"/>
          <w:color w:val="365F91"/>
          <w:lang w:val="es-ES_tradnl"/>
        </w:rPr>
        <w:t>I.- De las Condiciones del Proceso</w:t>
      </w:r>
    </w:p>
    <w:p w14:paraId="5E70FBEA" w14:textId="77777777" w:rsidR="0064402C" w:rsidRPr="00016E7F" w:rsidRDefault="0064402C" w:rsidP="0064402C">
      <w:pPr>
        <w:suppressAutoHyphens/>
        <w:spacing w:after="0" w:line="240" w:lineRule="auto"/>
        <w:jc w:val="both"/>
        <w:rPr>
          <w:rFonts w:ascii="Tahoma" w:hAnsi="Tahoma" w:cs="Tahoma"/>
          <w:color w:val="365F91"/>
          <w:lang w:val="es-ES_tradnl"/>
        </w:rPr>
      </w:pPr>
    </w:p>
    <w:p w14:paraId="5E70FBEB" w14:textId="77777777" w:rsidR="0064402C" w:rsidRPr="00016E7F" w:rsidRDefault="0064402C" w:rsidP="00E6154B">
      <w:pPr>
        <w:numPr>
          <w:ilvl w:val="0"/>
          <w:numId w:val="1"/>
        </w:numPr>
        <w:spacing w:after="0" w:line="240" w:lineRule="auto"/>
        <w:jc w:val="both"/>
        <w:rPr>
          <w:rFonts w:ascii="Tahoma" w:hAnsi="Tahoma" w:cs="Tahoma"/>
          <w:color w:val="365F91"/>
          <w:lang w:val="es-ES_tradnl"/>
        </w:rPr>
      </w:pPr>
      <w:r w:rsidRPr="00016E7F">
        <w:rPr>
          <w:rFonts w:ascii="Tahoma" w:hAnsi="Tahoma" w:cs="Tahoma"/>
          <w:color w:val="365F91"/>
          <w:lang w:val="es-ES_tradnl"/>
        </w:rPr>
        <w:t>A nombre de la entidad proponente y confor</w:t>
      </w:r>
      <w:r>
        <w:rPr>
          <w:rFonts w:ascii="Tahoma" w:hAnsi="Tahoma" w:cs="Tahoma"/>
          <w:color w:val="365F91"/>
          <w:lang w:val="es-ES_tradnl"/>
        </w:rPr>
        <w:t>me el Poder recibido, declaramos y garantizamos</w:t>
      </w:r>
      <w:r w:rsidR="00645D6C">
        <w:rPr>
          <w:rFonts w:ascii="Tahoma" w:hAnsi="Tahoma" w:cs="Tahoma"/>
          <w:color w:val="365F91"/>
          <w:lang w:val="es-ES_tradnl"/>
        </w:rPr>
        <w:t xml:space="preserve"> haber examinado la</w:t>
      </w:r>
      <w:r w:rsidRPr="00016E7F">
        <w:rPr>
          <w:rFonts w:ascii="Tahoma" w:hAnsi="Tahoma" w:cs="Tahoma"/>
          <w:color w:val="365F91"/>
          <w:lang w:val="es-ES_tradnl"/>
        </w:rPr>
        <w:t xml:space="preserve">s </w:t>
      </w:r>
      <w:r w:rsidR="00645D6C">
        <w:rPr>
          <w:rFonts w:ascii="Tahoma" w:hAnsi="Tahoma" w:cs="Tahoma"/>
          <w:color w:val="365F91"/>
          <w:lang w:val="es-ES_tradnl"/>
        </w:rPr>
        <w:t>Especificaciones Técnicas</w:t>
      </w:r>
      <w:r w:rsidRPr="00016E7F">
        <w:rPr>
          <w:rFonts w:ascii="Tahoma" w:hAnsi="Tahoma" w:cs="Tahoma"/>
          <w:color w:val="365F91"/>
          <w:lang w:val="es-ES_tradnl"/>
        </w:rPr>
        <w:t xml:space="preserve"> y sus aclaraciones y enmiendas, aceptando sin reservas todas las estipulaciones de dichos documentos y la adhesión al texto del contrato.</w:t>
      </w:r>
    </w:p>
    <w:p w14:paraId="5E70FBEC" w14:textId="77777777" w:rsidR="0064402C" w:rsidRPr="00016E7F" w:rsidRDefault="0064402C" w:rsidP="0064402C">
      <w:pPr>
        <w:spacing w:after="0" w:line="240" w:lineRule="auto"/>
        <w:ind w:left="360"/>
        <w:jc w:val="both"/>
        <w:rPr>
          <w:rFonts w:ascii="Tahoma" w:hAnsi="Tahoma" w:cs="Tahoma"/>
          <w:color w:val="365F91"/>
          <w:lang w:val="es-ES_tradnl"/>
        </w:rPr>
      </w:pPr>
    </w:p>
    <w:p w14:paraId="5E70FBED" w14:textId="77777777" w:rsidR="0064402C" w:rsidRPr="00016E7F" w:rsidRDefault="0064402C" w:rsidP="00E6154B">
      <w:pPr>
        <w:numPr>
          <w:ilvl w:val="0"/>
          <w:numId w:val="1"/>
        </w:numPr>
        <w:spacing w:after="0" w:line="240" w:lineRule="auto"/>
        <w:jc w:val="both"/>
        <w:rPr>
          <w:rFonts w:ascii="Tahoma" w:hAnsi="Tahoma" w:cs="Tahoma"/>
          <w:color w:val="365F91"/>
          <w:lang w:val="es-ES_tradnl"/>
        </w:rPr>
      </w:pPr>
      <w:r>
        <w:rPr>
          <w:rFonts w:ascii="Tahoma" w:hAnsi="Tahoma" w:cs="Tahoma"/>
          <w:color w:val="365F91"/>
          <w:lang w:val="es-ES_tradnl"/>
        </w:rPr>
        <w:t>Declaramos</w:t>
      </w:r>
      <w:r w:rsidRPr="00016E7F">
        <w:rPr>
          <w:rFonts w:ascii="Tahoma" w:hAnsi="Tahoma" w:cs="Tahoma"/>
          <w:color w:val="365F91"/>
          <w:lang w:val="es-ES_tradnl"/>
        </w:rPr>
        <w:t xml:space="preserve"> la veracidad de toda la info</w:t>
      </w:r>
      <w:r>
        <w:rPr>
          <w:rFonts w:ascii="Tahoma" w:hAnsi="Tahoma" w:cs="Tahoma"/>
          <w:color w:val="365F91"/>
          <w:lang w:val="es-ES_tradnl"/>
        </w:rPr>
        <w:t>rmación proporcionada y autorizamos</w:t>
      </w:r>
      <w:r w:rsidRPr="00016E7F">
        <w:rPr>
          <w:rFonts w:ascii="Tahoma" w:hAnsi="Tahoma" w:cs="Tahoma"/>
          <w:color w:val="365F91"/>
          <w:lang w:val="es-ES_tradnl"/>
        </w:rPr>
        <w:t xml:space="preserve"> mediante la presente, para que en caso de ser adjudicado</w:t>
      </w:r>
      <w:r>
        <w:rPr>
          <w:rFonts w:ascii="Tahoma" w:hAnsi="Tahoma" w:cs="Tahoma"/>
          <w:color w:val="365F91"/>
          <w:lang w:val="es-ES_tradnl"/>
        </w:rPr>
        <w:t>s</w:t>
      </w:r>
      <w:r w:rsidRPr="00016E7F">
        <w:rPr>
          <w:rFonts w:ascii="Tahoma" w:hAnsi="Tahoma" w:cs="Tahoma"/>
          <w:color w:val="365F91"/>
          <w:lang w:val="es-ES_tradnl"/>
        </w:rPr>
        <w:t xml:space="preserve">, cualquier persona natural o jurídica, suministre a los representantes autorizados de la entidad convocante, toda la información que requieran para verificar la documentación que presento. En caso de comprobarse falsedad en la misma, </w:t>
      </w:r>
      <w:r>
        <w:rPr>
          <w:rFonts w:ascii="Tahoma" w:hAnsi="Tahoma" w:cs="Tahoma"/>
          <w:color w:val="365F91"/>
          <w:lang w:val="es-ES_tradnl"/>
        </w:rPr>
        <w:t xml:space="preserve">nos </w:t>
      </w:r>
      <w:r w:rsidRPr="00016E7F">
        <w:rPr>
          <w:rFonts w:ascii="Tahoma" w:hAnsi="Tahoma" w:cs="Tahoma"/>
          <w:color w:val="365F91"/>
          <w:lang w:val="es-ES_tradnl"/>
        </w:rPr>
        <w:t>d</w:t>
      </w:r>
      <w:r>
        <w:rPr>
          <w:rFonts w:ascii="Tahoma" w:hAnsi="Tahoma" w:cs="Tahoma"/>
          <w:color w:val="365F91"/>
          <w:lang w:val="es-ES_tradnl"/>
        </w:rPr>
        <w:t>amos</w:t>
      </w:r>
      <w:r w:rsidRPr="00016E7F">
        <w:rPr>
          <w:rFonts w:ascii="Tahoma" w:hAnsi="Tahoma" w:cs="Tahoma"/>
          <w:color w:val="365F91"/>
          <w:lang w:val="es-ES_tradnl"/>
        </w:rPr>
        <w:t xml:space="preserve"> por notificado</w:t>
      </w:r>
      <w:r>
        <w:rPr>
          <w:rFonts w:ascii="Tahoma" w:hAnsi="Tahoma" w:cs="Tahoma"/>
          <w:color w:val="365F91"/>
          <w:lang w:val="es-ES_tradnl"/>
        </w:rPr>
        <w:t>s</w:t>
      </w:r>
      <w:r w:rsidRPr="00016E7F">
        <w:rPr>
          <w:rFonts w:ascii="Tahoma" w:hAnsi="Tahoma" w:cs="Tahoma"/>
          <w:color w:val="365F91"/>
          <w:lang w:val="es-ES_tradnl"/>
        </w:rPr>
        <w:t xml:space="preserve"> que la empresa tiene el derecho a descalificar la presente propuesta y ejecutar la Garantía de Seriedad de Propuesta</w:t>
      </w:r>
      <w:r>
        <w:rPr>
          <w:rFonts w:ascii="Tahoma" w:hAnsi="Tahoma" w:cs="Tahoma"/>
          <w:color w:val="365F91"/>
          <w:lang w:val="es-ES_tradnl"/>
        </w:rPr>
        <w:t xml:space="preserve"> (Si corresponde)</w:t>
      </w:r>
      <w:r w:rsidRPr="00016E7F">
        <w:rPr>
          <w:rFonts w:ascii="Tahoma" w:hAnsi="Tahoma" w:cs="Tahoma"/>
          <w:color w:val="365F91"/>
          <w:lang w:val="es-ES_tradnl"/>
        </w:rPr>
        <w:t>.</w:t>
      </w:r>
    </w:p>
    <w:p w14:paraId="5E70FBEE" w14:textId="77777777" w:rsidR="0064402C" w:rsidRPr="00016E7F" w:rsidRDefault="0064402C" w:rsidP="0064402C">
      <w:pPr>
        <w:spacing w:after="0" w:line="240" w:lineRule="auto"/>
        <w:ind w:left="360"/>
        <w:jc w:val="both"/>
        <w:rPr>
          <w:rFonts w:ascii="Tahoma" w:hAnsi="Tahoma" w:cs="Tahoma"/>
          <w:color w:val="365F91"/>
          <w:lang w:val="es-ES_tradnl"/>
        </w:rPr>
      </w:pPr>
    </w:p>
    <w:p w14:paraId="5E70FBEF" w14:textId="77777777" w:rsidR="0064402C" w:rsidRPr="00016E7F" w:rsidRDefault="0064402C" w:rsidP="00E6154B">
      <w:pPr>
        <w:numPr>
          <w:ilvl w:val="0"/>
          <w:numId w:val="1"/>
        </w:numPr>
        <w:spacing w:after="0" w:line="240" w:lineRule="auto"/>
        <w:jc w:val="both"/>
        <w:rPr>
          <w:rFonts w:ascii="Tahoma" w:hAnsi="Tahoma" w:cs="Tahoma"/>
          <w:color w:val="365F91"/>
          <w:lang w:val="es-ES_tradnl"/>
        </w:rPr>
      </w:pPr>
      <w:r>
        <w:rPr>
          <w:rFonts w:ascii="Tahoma" w:hAnsi="Tahoma" w:cs="Tahoma"/>
          <w:color w:val="365F91"/>
          <w:lang w:val="es-ES_tradnl"/>
        </w:rPr>
        <w:t>En caso de obtener la adjudicación</w:t>
      </w:r>
      <w:r w:rsidRPr="00016E7F">
        <w:rPr>
          <w:rFonts w:ascii="Tahoma" w:hAnsi="Tahoma" w:cs="Tahoma"/>
          <w:color w:val="365F91"/>
          <w:lang w:val="es-ES_tradnl"/>
        </w:rPr>
        <w:t>, nuestra propuesta constituirá un compromiso obligatorio hasta que se prepare y firme el contrato.</w:t>
      </w:r>
    </w:p>
    <w:p w14:paraId="5E70FBF0" w14:textId="77777777" w:rsidR="0064402C" w:rsidRPr="00016E7F" w:rsidRDefault="0064402C" w:rsidP="0064402C">
      <w:pPr>
        <w:spacing w:after="0" w:line="240" w:lineRule="auto"/>
        <w:jc w:val="both"/>
        <w:rPr>
          <w:rFonts w:ascii="Tahoma" w:hAnsi="Tahoma" w:cs="Tahoma"/>
          <w:color w:val="365F91"/>
          <w:lang w:val="es-ES_tradnl"/>
        </w:rPr>
      </w:pPr>
    </w:p>
    <w:p w14:paraId="5E70FBF1" w14:textId="77777777" w:rsidR="0064402C" w:rsidRDefault="0064402C" w:rsidP="0064402C">
      <w:pPr>
        <w:spacing w:after="0" w:line="240" w:lineRule="auto"/>
        <w:jc w:val="both"/>
        <w:rPr>
          <w:rFonts w:ascii="Tahoma" w:hAnsi="Tahoma" w:cs="Tahoma"/>
          <w:color w:val="365F91"/>
          <w:lang w:val="es-ES_tradnl"/>
        </w:rPr>
      </w:pPr>
      <w:r w:rsidRPr="00016E7F">
        <w:rPr>
          <w:rFonts w:ascii="Tahoma" w:hAnsi="Tahoma" w:cs="Tahoma"/>
          <w:color w:val="365F91"/>
          <w:lang w:val="es-ES_tradnl"/>
        </w:rPr>
        <w:t>II.- Declaración Jurada</w:t>
      </w:r>
    </w:p>
    <w:p w14:paraId="5E70FBF2" w14:textId="77777777" w:rsidR="0064402C" w:rsidRPr="00016E7F" w:rsidRDefault="0064402C" w:rsidP="0064402C">
      <w:pPr>
        <w:spacing w:after="0" w:line="240" w:lineRule="auto"/>
        <w:jc w:val="both"/>
        <w:rPr>
          <w:rFonts w:ascii="Tahoma" w:hAnsi="Tahoma" w:cs="Tahoma"/>
          <w:color w:val="365F91"/>
          <w:lang w:val="es-ES_tradnl"/>
        </w:rPr>
      </w:pPr>
    </w:p>
    <w:p w14:paraId="5E70FBF3" w14:textId="77777777" w:rsidR="0064402C" w:rsidRPr="00016E7F" w:rsidRDefault="0064402C" w:rsidP="00E6154B">
      <w:pPr>
        <w:numPr>
          <w:ilvl w:val="0"/>
          <w:numId w:val="2"/>
        </w:numPr>
        <w:spacing w:after="0" w:line="240" w:lineRule="auto"/>
        <w:jc w:val="both"/>
        <w:rPr>
          <w:rFonts w:ascii="Tahoma" w:hAnsi="Tahoma" w:cs="Tahoma"/>
          <w:color w:val="365F91"/>
          <w:lang w:val="es-ES_tradnl"/>
        </w:rPr>
      </w:pPr>
      <w:r>
        <w:rPr>
          <w:rFonts w:ascii="Tahoma" w:hAnsi="Tahoma" w:cs="Tahoma"/>
          <w:color w:val="365F91"/>
          <w:lang w:val="es-ES_tradnl"/>
        </w:rPr>
        <w:t xml:space="preserve">Como empresa </w:t>
      </w:r>
      <w:r w:rsidRPr="00016E7F">
        <w:rPr>
          <w:rFonts w:ascii="Tahoma" w:hAnsi="Tahoma" w:cs="Tahoma"/>
          <w:color w:val="365F91"/>
          <w:lang w:val="es-ES_tradnl"/>
        </w:rPr>
        <w:t>proponente respetar</w:t>
      </w:r>
      <w:r>
        <w:rPr>
          <w:rFonts w:ascii="Tahoma" w:hAnsi="Tahoma" w:cs="Tahoma"/>
          <w:color w:val="365F91"/>
          <w:lang w:val="es-ES_tradnl"/>
        </w:rPr>
        <w:t xml:space="preserve">emos </w:t>
      </w:r>
      <w:r w:rsidRPr="00016E7F">
        <w:rPr>
          <w:rFonts w:ascii="Tahoma" w:hAnsi="Tahoma" w:cs="Tahoma"/>
          <w:color w:val="365F91"/>
          <w:lang w:val="es-ES_tradnl"/>
        </w:rPr>
        <w:t>el desempeño de los funcionarios asign</w:t>
      </w:r>
      <w:r>
        <w:rPr>
          <w:rFonts w:ascii="Tahoma" w:hAnsi="Tahoma" w:cs="Tahoma"/>
          <w:color w:val="365F91"/>
          <w:lang w:val="es-ES_tradnl"/>
        </w:rPr>
        <w:t>ados al proceso de contratación</w:t>
      </w:r>
      <w:r w:rsidRPr="00016E7F">
        <w:rPr>
          <w:rFonts w:ascii="Tahoma" w:hAnsi="Tahoma" w:cs="Tahoma"/>
          <w:color w:val="365F91"/>
          <w:lang w:val="es-ES_tradnl"/>
        </w:rPr>
        <w:t xml:space="preserve"> por </w:t>
      </w:r>
      <w:r>
        <w:rPr>
          <w:rFonts w:ascii="Tahoma" w:hAnsi="Tahoma" w:cs="Tahoma"/>
          <w:color w:val="365F91"/>
          <w:lang w:val="es-ES_tradnl"/>
        </w:rPr>
        <w:t>Entel</w:t>
      </w:r>
      <w:r w:rsidRPr="00016E7F">
        <w:rPr>
          <w:rFonts w:ascii="Tahoma" w:hAnsi="Tahoma" w:cs="Tahoma"/>
          <w:color w:val="365F91"/>
          <w:lang w:val="es-ES_tradnl"/>
        </w:rPr>
        <w:t xml:space="preserve"> S.A. y no incurrir</w:t>
      </w:r>
      <w:r>
        <w:rPr>
          <w:rFonts w:ascii="Tahoma" w:hAnsi="Tahoma" w:cs="Tahoma"/>
          <w:color w:val="365F91"/>
          <w:lang w:val="es-ES_tradnl"/>
        </w:rPr>
        <w:t xml:space="preserve">emos </w:t>
      </w:r>
      <w:r w:rsidRPr="00016E7F">
        <w:rPr>
          <w:rFonts w:ascii="Tahoma" w:hAnsi="Tahoma" w:cs="Tahoma"/>
          <w:color w:val="365F91"/>
          <w:lang w:val="es-ES_tradnl"/>
        </w:rPr>
        <w:t>en relacionamiento que no sea a tr</w:t>
      </w:r>
      <w:r>
        <w:rPr>
          <w:rFonts w:ascii="Tahoma" w:hAnsi="Tahoma" w:cs="Tahoma"/>
          <w:color w:val="365F91"/>
          <w:lang w:val="es-ES_tradnl"/>
        </w:rPr>
        <w:t>avés de medio oficial y escrito, siendo e</w:t>
      </w:r>
      <w:r w:rsidRPr="00016E7F">
        <w:rPr>
          <w:rFonts w:ascii="Tahoma" w:hAnsi="Tahoma" w:cs="Tahoma"/>
          <w:color w:val="365F91"/>
          <w:lang w:val="es-ES_tradnl"/>
        </w:rPr>
        <w:t>l incumplimiento de esta declaración causal de rechazo o descalificación de la propuesta.</w:t>
      </w:r>
    </w:p>
    <w:p w14:paraId="5E70FBF4" w14:textId="77777777" w:rsidR="0064402C" w:rsidRPr="00016E7F" w:rsidRDefault="0064402C" w:rsidP="0064402C">
      <w:pPr>
        <w:spacing w:after="0" w:line="240" w:lineRule="auto"/>
        <w:ind w:left="360"/>
        <w:jc w:val="both"/>
        <w:rPr>
          <w:rFonts w:ascii="Tahoma" w:hAnsi="Tahoma" w:cs="Tahoma"/>
          <w:color w:val="365F91"/>
          <w:lang w:val="es-ES_tradnl"/>
        </w:rPr>
      </w:pPr>
    </w:p>
    <w:p w14:paraId="5E70FBF5" w14:textId="77777777" w:rsidR="0064402C" w:rsidRPr="00016E7F" w:rsidRDefault="0064402C" w:rsidP="00E6154B">
      <w:pPr>
        <w:numPr>
          <w:ilvl w:val="0"/>
          <w:numId w:val="2"/>
        </w:numPr>
        <w:spacing w:after="0" w:line="240" w:lineRule="auto"/>
        <w:jc w:val="both"/>
        <w:rPr>
          <w:rFonts w:ascii="Tahoma" w:hAnsi="Tahoma" w:cs="Tahoma"/>
          <w:color w:val="365F91"/>
          <w:lang w:val="es-ES_tradnl"/>
        </w:rPr>
      </w:pPr>
      <w:r>
        <w:rPr>
          <w:rFonts w:ascii="Tahoma" w:hAnsi="Tahoma" w:cs="Tahoma"/>
          <w:color w:val="365F91"/>
          <w:lang w:val="es-ES_tradnl"/>
        </w:rPr>
        <w:t>Nos</w:t>
      </w:r>
      <w:r w:rsidRPr="00016E7F">
        <w:rPr>
          <w:rFonts w:ascii="Tahoma" w:hAnsi="Tahoma" w:cs="Tahoma"/>
          <w:color w:val="365F91"/>
          <w:lang w:val="es-ES_tradnl"/>
        </w:rPr>
        <w:t xml:space="preserve"> compromete</w:t>
      </w:r>
      <w:r>
        <w:rPr>
          <w:rFonts w:ascii="Tahoma" w:hAnsi="Tahoma" w:cs="Tahoma"/>
          <w:color w:val="365F91"/>
          <w:lang w:val="es-ES_tradnl"/>
        </w:rPr>
        <w:t>mos</w:t>
      </w:r>
      <w:r w:rsidRPr="00016E7F">
        <w:rPr>
          <w:rFonts w:ascii="Tahoma" w:hAnsi="Tahoma" w:cs="Tahoma"/>
          <w:color w:val="365F91"/>
          <w:lang w:val="es-ES_tradnl"/>
        </w:rPr>
        <w:t xml:space="preserve"> a denunciar por escrito, ante </w:t>
      </w:r>
      <w:smartTag w:uri="urn:schemas-microsoft-com:office:smarttags" w:element="PersonName">
        <w:smartTagPr>
          <w:attr w:name="ProductID" w:val="la Máxima Autoridad Ejecutiva"/>
        </w:smartTagPr>
        <w:r w:rsidRPr="00016E7F">
          <w:rPr>
            <w:rFonts w:ascii="Tahoma" w:hAnsi="Tahoma" w:cs="Tahoma"/>
            <w:color w:val="365F91"/>
            <w:lang w:val="es-ES_tradnl"/>
          </w:rPr>
          <w:t>la Máxima Autoridad Ejecutiva</w:t>
        </w:r>
      </w:smartTag>
      <w:r w:rsidRPr="00016E7F">
        <w:rPr>
          <w:rFonts w:ascii="Tahoma" w:hAnsi="Tahoma" w:cs="Tahoma"/>
          <w:color w:val="365F91"/>
          <w:lang w:val="es-ES_tradnl"/>
        </w:rPr>
        <w:t xml:space="preserve"> de </w:t>
      </w:r>
      <w:r>
        <w:rPr>
          <w:rFonts w:ascii="Tahoma" w:hAnsi="Tahoma" w:cs="Tahoma"/>
          <w:color w:val="365F91"/>
          <w:lang w:val="es-ES_tradnl"/>
        </w:rPr>
        <w:t>Entel</w:t>
      </w:r>
      <w:r w:rsidRPr="00016E7F">
        <w:rPr>
          <w:rFonts w:ascii="Tahoma" w:hAnsi="Tahoma" w:cs="Tahoma"/>
          <w:color w:val="365F91"/>
          <w:lang w:val="es-ES_tradnl"/>
        </w:rPr>
        <w:t xml:space="preserve"> S.A. cualquier tipo de presión, o intento de extorsión de parte de los funcionarios de la Empresa convocante, de otras empresas o terceros ajenos a la institución, para que se asuman las acciones legales y administrativas correspondientes.</w:t>
      </w:r>
    </w:p>
    <w:p w14:paraId="5E70FBF6" w14:textId="77777777" w:rsidR="0064402C" w:rsidRPr="00016E7F" w:rsidRDefault="0064402C" w:rsidP="0064402C">
      <w:pPr>
        <w:spacing w:after="0" w:line="240" w:lineRule="auto"/>
        <w:ind w:left="360"/>
        <w:jc w:val="both"/>
        <w:rPr>
          <w:rFonts w:ascii="Tahoma" w:hAnsi="Tahoma" w:cs="Tahoma"/>
          <w:color w:val="365F91"/>
          <w:lang w:val="es-ES_tradnl"/>
        </w:rPr>
      </w:pPr>
    </w:p>
    <w:p w14:paraId="5E70FBF7" w14:textId="77777777" w:rsidR="0064402C" w:rsidRPr="00016E7F" w:rsidRDefault="0064402C" w:rsidP="00E6154B">
      <w:pPr>
        <w:numPr>
          <w:ilvl w:val="0"/>
          <w:numId w:val="2"/>
        </w:numPr>
        <w:spacing w:after="0" w:line="240" w:lineRule="auto"/>
        <w:jc w:val="both"/>
        <w:rPr>
          <w:rFonts w:ascii="Tahoma" w:hAnsi="Tahoma" w:cs="Tahoma"/>
          <w:color w:val="365F91"/>
          <w:lang w:val="es-ES_tradnl"/>
        </w:rPr>
      </w:pPr>
      <w:r>
        <w:rPr>
          <w:rFonts w:ascii="Tahoma" w:hAnsi="Tahoma" w:cs="Tahoma"/>
          <w:color w:val="365F91"/>
          <w:lang w:val="es-ES_tradnl"/>
        </w:rPr>
        <w:t xml:space="preserve">Afirmamos que </w:t>
      </w:r>
      <w:r w:rsidRPr="00016E7F">
        <w:rPr>
          <w:rFonts w:ascii="Tahoma" w:hAnsi="Tahoma" w:cs="Tahoma"/>
          <w:color w:val="365F91"/>
          <w:lang w:val="es-ES_tradnl"/>
        </w:rPr>
        <w:t>no t</w:t>
      </w:r>
      <w:r>
        <w:rPr>
          <w:rFonts w:ascii="Tahoma" w:hAnsi="Tahoma" w:cs="Tahoma"/>
          <w:color w:val="365F91"/>
          <w:lang w:val="es-ES_tradnl"/>
        </w:rPr>
        <w:t xml:space="preserve">enemos </w:t>
      </w:r>
      <w:r w:rsidRPr="00016E7F">
        <w:rPr>
          <w:rFonts w:ascii="Tahoma" w:hAnsi="Tahoma" w:cs="Tahoma"/>
          <w:color w:val="365F91"/>
          <w:lang w:val="es-ES_tradnl"/>
        </w:rPr>
        <w:t xml:space="preserve">conflicto de intereses para el presente proceso de contratación y no </w:t>
      </w:r>
      <w:r>
        <w:rPr>
          <w:rFonts w:ascii="Tahoma" w:hAnsi="Tahoma" w:cs="Tahoma"/>
          <w:color w:val="365F91"/>
          <w:lang w:val="es-ES_tradnl"/>
        </w:rPr>
        <w:t xml:space="preserve">se </w:t>
      </w:r>
      <w:r w:rsidRPr="00016E7F">
        <w:rPr>
          <w:rFonts w:ascii="Tahoma" w:hAnsi="Tahoma" w:cs="Tahoma"/>
          <w:color w:val="365F91"/>
          <w:lang w:val="es-ES_tradnl"/>
        </w:rPr>
        <w:t xml:space="preserve">ha incurrido en negociaciones previas con ningún funcionario ni Autoridad relacionada a </w:t>
      </w:r>
      <w:r>
        <w:rPr>
          <w:rFonts w:ascii="Tahoma" w:hAnsi="Tahoma" w:cs="Tahoma"/>
          <w:color w:val="365F91"/>
          <w:lang w:val="es-ES_tradnl"/>
        </w:rPr>
        <w:t>Entel</w:t>
      </w:r>
      <w:r w:rsidRPr="00016E7F">
        <w:rPr>
          <w:rFonts w:ascii="Tahoma" w:hAnsi="Tahoma" w:cs="Tahoma"/>
          <w:color w:val="365F91"/>
          <w:lang w:val="es-ES_tradnl"/>
        </w:rPr>
        <w:t xml:space="preserve"> S.A., ni con terceros ajenos a la institución.</w:t>
      </w:r>
    </w:p>
    <w:p w14:paraId="5E70FBF8" w14:textId="77777777" w:rsidR="0064402C" w:rsidRDefault="0064402C" w:rsidP="0064402C">
      <w:pPr>
        <w:tabs>
          <w:tab w:val="right" w:pos="6663"/>
        </w:tabs>
        <w:spacing w:after="0" w:line="240" w:lineRule="auto"/>
        <w:jc w:val="center"/>
        <w:rPr>
          <w:rFonts w:ascii="Tahoma" w:hAnsi="Tahoma" w:cs="Tahoma"/>
          <w:color w:val="365F91"/>
          <w:lang w:val="es-ES_tradnl"/>
        </w:rPr>
      </w:pPr>
    </w:p>
    <w:p w14:paraId="5E70FBF9" w14:textId="77777777" w:rsidR="0064402C"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lastRenderedPageBreak/>
        <w:t xml:space="preserve">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w:t>
      </w:r>
      <w:r>
        <w:rPr>
          <w:rFonts w:ascii="Tahoma" w:hAnsi="Tahoma" w:cs="Tahoma"/>
          <w:color w:val="365F91"/>
          <w:lang w:val="es-ES_tradnl"/>
        </w:rPr>
        <w:t>Entel</w:t>
      </w:r>
      <w:r w:rsidRPr="000B6157">
        <w:rPr>
          <w:rFonts w:ascii="Tahoma" w:hAnsi="Tahoma" w:cs="Tahoma"/>
          <w:color w:val="365F91"/>
          <w:lang w:val="es-ES_tradnl"/>
        </w:rPr>
        <w:t xml:space="preserve"> S.A.</w:t>
      </w:r>
    </w:p>
    <w:p w14:paraId="5E70FBFA" w14:textId="77777777" w:rsidR="0064402C" w:rsidRDefault="0064402C" w:rsidP="0064402C">
      <w:pPr>
        <w:tabs>
          <w:tab w:val="right" w:pos="6663"/>
        </w:tabs>
        <w:spacing w:after="0" w:line="240" w:lineRule="auto"/>
        <w:jc w:val="center"/>
        <w:rPr>
          <w:rFonts w:ascii="Tahoma" w:hAnsi="Tahoma" w:cs="Tahoma"/>
          <w:color w:val="365F91"/>
          <w:lang w:val="es-ES_tradnl"/>
        </w:rPr>
      </w:pPr>
    </w:p>
    <w:p w14:paraId="5E70FBFB" w14:textId="77777777" w:rsidR="0064402C" w:rsidRDefault="0064402C" w:rsidP="0064402C">
      <w:pPr>
        <w:tabs>
          <w:tab w:val="right" w:pos="6663"/>
        </w:tabs>
        <w:spacing w:after="0" w:line="240" w:lineRule="auto"/>
        <w:jc w:val="center"/>
        <w:rPr>
          <w:rFonts w:ascii="Tahoma" w:hAnsi="Tahoma" w:cs="Tahoma"/>
          <w:color w:val="365F91"/>
          <w:lang w:val="es-ES_tradnl"/>
        </w:rPr>
      </w:pPr>
    </w:p>
    <w:p w14:paraId="5E70FBFC" w14:textId="77777777" w:rsidR="0064402C" w:rsidRPr="00027BC8" w:rsidRDefault="0064402C" w:rsidP="0064402C">
      <w:pPr>
        <w:spacing w:after="0" w:line="240" w:lineRule="auto"/>
        <w:jc w:val="center"/>
        <w:rPr>
          <w:rFonts w:ascii="Tahoma" w:hAnsi="Tahoma" w:cs="Tahoma"/>
          <w:b/>
          <w:color w:val="365F91"/>
          <w:lang w:val="es-ES_tradnl"/>
        </w:rPr>
      </w:pPr>
      <w:r w:rsidRPr="00027BC8">
        <w:rPr>
          <w:rFonts w:ascii="Tahoma" w:hAnsi="Tahoma" w:cs="Tahoma"/>
          <w:b/>
          <w:color w:val="365F91"/>
          <w:lang w:val="es-ES_tradnl"/>
        </w:rPr>
        <w:t>Representante Legal</w:t>
      </w:r>
    </w:p>
    <w:p w14:paraId="5E70FBFD"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Firma:</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w:t>
      </w:r>
    </w:p>
    <w:p w14:paraId="5E70FBFE"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Nombre Completo:</w:t>
      </w:r>
      <w:r w:rsidRPr="000B6157">
        <w:rPr>
          <w:rFonts w:ascii="Tahoma" w:hAnsi="Tahoma" w:cs="Tahoma"/>
          <w:color w:val="365F91"/>
          <w:lang w:val="es-ES_tradnl"/>
        </w:rPr>
        <w:tab/>
        <w:t>……………………………………………………………………………………………………….</w:t>
      </w:r>
    </w:p>
    <w:p w14:paraId="5E70FBFF"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 xml:space="preserve">C.I.: </w:t>
      </w:r>
      <w:r w:rsidRPr="000B6157">
        <w:rPr>
          <w:rFonts w:ascii="Tahoma" w:hAnsi="Tahoma" w:cs="Tahoma"/>
          <w:color w:val="365F91"/>
          <w:lang w:val="es-ES_tradnl"/>
        </w:rPr>
        <w:tab/>
      </w:r>
      <w:r w:rsidRPr="000B6157">
        <w:rPr>
          <w:rFonts w:ascii="Tahoma" w:hAnsi="Tahoma" w:cs="Tahoma"/>
          <w:color w:val="365F91"/>
          <w:lang w:val="es-ES_tradnl"/>
        </w:rPr>
        <w:tab/>
      </w:r>
      <w:r w:rsidRPr="000B6157">
        <w:rPr>
          <w:rFonts w:ascii="Tahoma" w:hAnsi="Tahoma" w:cs="Tahoma"/>
          <w:color w:val="365F91"/>
          <w:lang w:val="es-ES_tradnl"/>
        </w:rPr>
        <w:tab/>
        <w:t>……………………………………………………………………………………………………..</w:t>
      </w:r>
    </w:p>
    <w:p w14:paraId="5E70FC00" w14:textId="77777777" w:rsidR="0064402C" w:rsidRPr="000B6157" w:rsidRDefault="0064402C" w:rsidP="0064402C">
      <w:pPr>
        <w:spacing w:after="0" w:line="240" w:lineRule="auto"/>
        <w:jc w:val="both"/>
        <w:rPr>
          <w:rFonts w:ascii="Tahoma" w:hAnsi="Tahoma" w:cs="Tahoma"/>
          <w:color w:val="365F91"/>
          <w:lang w:val="es-ES_tradnl"/>
        </w:rPr>
      </w:pPr>
      <w:r w:rsidRPr="000B6157">
        <w:rPr>
          <w:rFonts w:ascii="Tahoma" w:hAnsi="Tahoma" w:cs="Tahoma"/>
          <w:color w:val="365F91"/>
          <w:lang w:val="es-ES_tradnl"/>
        </w:rPr>
        <w:t>Domicilio:</w:t>
      </w:r>
      <w:r w:rsidRPr="000B6157">
        <w:rPr>
          <w:rFonts w:ascii="Tahoma" w:hAnsi="Tahoma" w:cs="Tahoma"/>
          <w:color w:val="365F91"/>
          <w:lang w:val="es-ES_tradnl"/>
        </w:rPr>
        <w:tab/>
      </w:r>
      <w:r w:rsidRPr="000B6157">
        <w:rPr>
          <w:rFonts w:ascii="Tahoma" w:hAnsi="Tahoma" w:cs="Tahoma"/>
          <w:color w:val="365F91"/>
          <w:lang w:val="es-ES_tradnl"/>
        </w:rPr>
        <w:tab/>
        <w:t>……………………………………………………………………………………………………..</w:t>
      </w:r>
    </w:p>
    <w:p w14:paraId="5E70FC01" w14:textId="77777777" w:rsidR="0064402C" w:rsidRDefault="0064402C" w:rsidP="0064402C">
      <w:pPr>
        <w:spacing w:after="0" w:line="240" w:lineRule="auto"/>
        <w:jc w:val="both"/>
        <w:rPr>
          <w:rFonts w:ascii="Tahoma" w:hAnsi="Tahoma" w:cs="Tahoma"/>
          <w:color w:val="365F91"/>
          <w:lang w:val="es-ES_tradnl"/>
        </w:rPr>
      </w:pPr>
    </w:p>
    <w:p w14:paraId="5E70FC02" w14:textId="77777777" w:rsidR="0064402C" w:rsidRPr="000B6157" w:rsidRDefault="0064402C" w:rsidP="0064402C">
      <w:pPr>
        <w:spacing w:after="0" w:line="240" w:lineRule="auto"/>
        <w:jc w:val="both"/>
        <w:rPr>
          <w:rFonts w:ascii="Tahoma" w:hAnsi="Tahoma" w:cs="Tahoma"/>
          <w:color w:val="365F91"/>
          <w:lang w:val="es-ES_tradnl"/>
        </w:rPr>
      </w:pPr>
    </w:p>
    <w:p w14:paraId="3526EAE3" w14:textId="77777777" w:rsidR="008307A6" w:rsidRDefault="008307A6" w:rsidP="0064402C">
      <w:pPr>
        <w:spacing w:after="0" w:line="240" w:lineRule="auto"/>
        <w:jc w:val="both"/>
        <w:rPr>
          <w:rFonts w:ascii="Tahoma" w:hAnsi="Tahoma" w:cs="Tahoma"/>
          <w:color w:val="365F91"/>
          <w:lang w:val="es-ES_tradnl"/>
        </w:rPr>
      </w:pPr>
    </w:p>
    <w:p w14:paraId="5FFB29D6" w14:textId="77777777" w:rsidR="00B878ED" w:rsidRDefault="00B878ED" w:rsidP="0064402C">
      <w:pPr>
        <w:spacing w:after="0" w:line="240" w:lineRule="auto"/>
        <w:jc w:val="both"/>
        <w:rPr>
          <w:rFonts w:ascii="Tahoma" w:hAnsi="Tahoma" w:cs="Tahoma"/>
          <w:color w:val="365F91"/>
          <w:lang w:val="es-ES_tradnl"/>
        </w:rPr>
      </w:pPr>
    </w:p>
    <w:p w14:paraId="05E27CBA" w14:textId="77777777" w:rsidR="00DA47E0" w:rsidRDefault="00DA47E0" w:rsidP="0064402C">
      <w:pPr>
        <w:spacing w:after="0" w:line="240" w:lineRule="auto"/>
        <w:jc w:val="both"/>
        <w:rPr>
          <w:rFonts w:ascii="Tahoma" w:hAnsi="Tahoma" w:cs="Tahoma"/>
          <w:color w:val="365F91"/>
          <w:lang w:val="es-ES_tradnl"/>
        </w:rPr>
      </w:pPr>
    </w:p>
    <w:p w14:paraId="5CD7AA6F" w14:textId="77777777" w:rsidR="00DA47E0" w:rsidRDefault="00DA47E0" w:rsidP="0064402C">
      <w:pPr>
        <w:spacing w:after="0" w:line="240" w:lineRule="auto"/>
        <w:jc w:val="both"/>
        <w:rPr>
          <w:rFonts w:ascii="Tahoma" w:hAnsi="Tahoma" w:cs="Tahoma"/>
          <w:color w:val="365F91"/>
          <w:lang w:val="es-ES_tradnl"/>
        </w:rPr>
      </w:pPr>
    </w:p>
    <w:p w14:paraId="58B24D5F" w14:textId="77777777" w:rsidR="00DA47E0" w:rsidRDefault="00DA47E0" w:rsidP="0064402C">
      <w:pPr>
        <w:spacing w:after="0" w:line="240" w:lineRule="auto"/>
        <w:jc w:val="both"/>
        <w:rPr>
          <w:rFonts w:ascii="Tahoma" w:hAnsi="Tahoma" w:cs="Tahoma"/>
          <w:color w:val="365F91"/>
          <w:lang w:val="es-ES_tradnl"/>
        </w:rPr>
      </w:pPr>
    </w:p>
    <w:p w14:paraId="4B4F28AD" w14:textId="77777777" w:rsidR="00DA47E0" w:rsidRDefault="00DA47E0" w:rsidP="0064402C">
      <w:pPr>
        <w:spacing w:after="0" w:line="240" w:lineRule="auto"/>
        <w:jc w:val="both"/>
        <w:rPr>
          <w:rFonts w:ascii="Tahoma" w:hAnsi="Tahoma" w:cs="Tahoma"/>
          <w:color w:val="365F91"/>
          <w:lang w:val="es-ES_tradnl"/>
        </w:rPr>
      </w:pPr>
    </w:p>
    <w:p w14:paraId="36D855A8" w14:textId="77777777" w:rsidR="00DA47E0" w:rsidRDefault="00DA47E0" w:rsidP="0064402C">
      <w:pPr>
        <w:spacing w:after="0" w:line="240" w:lineRule="auto"/>
        <w:jc w:val="both"/>
        <w:rPr>
          <w:rFonts w:ascii="Tahoma" w:hAnsi="Tahoma" w:cs="Tahoma"/>
          <w:color w:val="365F91"/>
          <w:lang w:val="es-ES_tradnl"/>
        </w:rPr>
      </w:pPr>
    </w:p>
    <w:p w14:paraId="245ADB96" w14:textId="77777777" w:rsidR="00DA47E0" w:rsidRDefault="00DA47E0" w:rsidP="0064402C">
      <w:pPr>
        <w:spacing w:after="0" w:line="240" w:lineRule="auto"/>
        <w:jc w:val="both"/>
        <w:rPr>
          <w:rFonts w:ascii="Tahoma" w:hAnsi="Tahoma" w:cs="Tahoma"/>
          <w:color w:val="365F91"/>
          <w:lang w:val="es-ES_tradnl"/>
        </w:rPr>
      </w:pPr>
    </w:p>
    <w:p w14:paraId="4CA6BCE4" w14:textId="77777777" w:rsidR="00DA47E0" w:rsidRDefault="00DA47E0" w:rsidP="0064402C">
      <w:pPr>
        <w:spacing w:after="0" w:line="240" w:lineRule="auto"/>
        <w:jc w:val="both"/>
        <w:rPr>
          <w:rFonts w:ascii="Tahoma" w:hAnsi="Tahoma" w:cs="Tahoma"/>
          <w:color w:val="365F91"/>
          <w:lang w:val="es-ES_tradnl"/>
        </w:rPr>
      </w:pPr>
    </w:p>
    <w:p w14:paraId="33A967E5" w14:textId="77777777" w:rsidR="00DA47E0" w:rsidRDefault="00DA47E0" w:rsidP="0064402C">
      <w:pPr>
        <w:spacing w:after="0" w:line="240" w:lineRule="auto"/>
        <w:jc w:val="both"/>
        <w:rPr>
          <w:rFonts w:ascii="Tahoma" w:hAnsi="Tahoma" w:cs="Tahoma"/>
          <w:color w:val="365F91"/>
          <w:lang w:val="es-ES_tradnl"/>
        </w:rPr>
      </w:pPr>
    </w:p>
    <w:p w14:paraId="050399B5" w14:textId="77777777" w:rsidR="00DA47E0" w:rsidRDefault="00DA47E0" w:rsidP="0064402C">
      <w:pPr>
        <w:spacing w:after="0" w:line="240" w:lineRule="auto"/>
        <w:jc w:val="both"/>
        <w:rPr>
          <w:rFonts w:ascii="Tahoma" w:hAnsi="Tahoma" w:cs="Tahoma"/>
          <w:color w:val="365F91"/>
          <w:lang w:val="es-ES_tradnl"/>
        </w:rPr>
      </w:pPr>
    </w:p>
    <w:p w14:paraId="762C5C3D" w14:textId="77777777" w:rsidR="00DA47E0" w:rsidRDefault="00DA47E0" w:rsidP="0064402C">
      <w:pPr>
        <w:spacing w:after="0" w:line="240" w:lineRule="auto"/>
        <w:jc w:val="both"/>
        <w:rPr>
          <w:rFonts w:ascii="Tahoma" w:hAnsi="Tahoma" w:cs="Tahoma"/>
          <w:color w:val="365F91"/>
          <w:lang w:val="es-ES_tradnl"/>
        </w:rPr>
      </w:pPr>
    </w:p>
    <w:p w14:paraId="1EDB85CD" w14:textId="77777777" w:rsidR="00DA47E0" w:rsidRDefault="00DA47E0" w:rsidP="0064402C">
      <w:pPr>
        <w:spacing w:after="0" w:line="240" w:lineRule="auto"/>
        <w:jc w:val="both"/>
        <w:rPr>
          <w:rFonts w:ascii="Tahoma" w:hAnsi="Tahoma" w:cs="Tahoma"/>
          <w:color w:val="365F91"/>
          <w:lang w:val="es-ES_tradnl"/>
        </w:rPr>
      </w:pPr>
    </w:p>
    <w:p w14:paraId="66A8C3D7" w14:textId="77777777" w:rsidR="00DA47E0" w:rsidRDefault="00DA47E0" w:rsidP="0064402C">
      <w:pPr>
        <w:spacing w:after="0" w:line="240" w:lineRule="auto"/>
        <w:jc w:val="both"/>
        <w:rPr>
          <w:rFonts w:ascii="Tahoma" w:hAnsi="Tahoma" w:cs="Tahoma"/>
          <w:color w:val="365F91"/>
          <w:lang w:val="es-ES_tradnl"/>
        </w:rPr>
      </w:pPr>
    </w:p>
    <w:p w14:paraId="736DFC0C" w14:textId="77777777" w:rsidR="00DA47E0" w:rsidRDefault="00DA47E0" w:rsidP="0064402C">
      <w:pPr>
        <w:spacing w:after="0" w:line="240" w:lineRule="auto"/>
        <w:jc w:val="both"/>
        <w:rPr>
          <w:rFonts w:ascii="Tahoma" w:hAnsi="Tahoma" w:cs="Tahoma"/>
          <w:color w:val="365F91"/>
          <w:lang w:val="es-ES_tradnl"/>
        </w:rPr>
      </w:pPr>
    </w:p>
    <w:p w14:paraId="5D6B5C9B" w14:textId="77777777" w:rsidR="00DA47E0" w:rsidRDefault="00DA47E0" w:rsidP="0064402C">
      <w:pPr>
        <w:spacing w:after="0" w:line="240" w:lineRule="auto"/>
        <w:jc w:val="both"/>
        <w:rPr>
          <w:rFonts w:ascii="Tahoma" w:hAnsi="Tahoma" w:cs="Tahoma"/>
          <w:color w:val="365F91"/>
          <w:lang w:val="es-ES_tradnl"/>
        </w:rPr>
      </w:pPr>
    </w:p>
    <w:p w14:paraId="7ACC9713" w14:textId="77777777" w:rsidR="00DA47E0" w:rsidRDefault="00DA47E0" w:rsidP="0064402C">
      <w:pPr>
        <w:spacing w:after="0" w:line="240" w:lineRule="auto"/>
        <w:jc w:val="both"/>
        <w:rPr>
          <w:rFonts w:ascii="Tahoma" w:hAnsi="Tahoma" w:cs="Tahoma"/>
          <w:color w:val="365F91"/>
          <w:lang w:val="es-ES_tradnl"/>
        </w:rPr>
      </w:pPr>
    </w:p>
    <w:p w14:paraId="15CC9BE8" w14:textId="77777777" w:rsidR="00DA47E0" w:rsidRDefault="00DA47E0" w:rsidP="0064402C">
      <w:pPr>
        <w:spacing w:after="0" w:line="240" w:lineRule="auto"/>
        <w:jc w:val="both"/>
        <w:rPr>
          <w:rFonts w:ascii="Tahoma" w:hAnsi="Tahoma" w:cs="Tahoma"/>
          <w:color w:val="365F91"/>
          <w:lang w:val="es-ES_tradnl"/>
        </w:rPr>
      </w:pPr>
    </w:p>
    <w:p w14:paraId="6585CB40" w14:textId="77777777" w:rsidR="00DA47E0" w:rsidRDefault="00DA47E0" w:rsidP="0064402C">
      <w:pPr>
        <w:spacing w:after="0" w:line="240" w:lineRule="auto"/>
        <w:jc w:val="both"/>
        <w:rPr>
          <w:rFonts w:ascii="Tahoma" w:hAnsi="Tahoma" w:cs="Tahoma"/>
          <w:color w:val="365F91"/>
          <w:lang w:val="es-ES_tradnl"/>
        </w:rPr>
      </w:pPr>
    </w:p>
    <w:p w14:paraId="58D34A63" w14:textId="77777777" w:rsidR="00DA47E0" w:rsidRDefault="00DA47E0" w:rsidP="0064402C">
      <w:pPr>
        <w:spacing w:after="0" w:line="240" w:lineRule="auto"/>
        <w:jc w:val="both"/>
        <w:rPr>
          <w:rFonts w:ascii="Tahoma" w:hAnsi="Tahoma" w:cs="Tahoma"/>
          <w:color w:val="365F91"/>
          <w:lang w:val="es-ES_tradnl"/>
        </w:rPr>
      </w:pPr>
    </w:p>
    <w:p w14:paraId="3CD9A6A2" w14:textId="77777777" w:rsidR="00DA47E0" w:rsidRDefault="00DA47E0" w:rsidP="0064402C">
      <w:pPr>
        <w:spacing w:after="0" w:line="240" w:lineRule="auto"/>
        <w:jc w:val="both"/>
        <w:rPr>
          <w:rFonts w:ascii="Tahoma" w:hAnsi="Tahoma" w:cs="Tahoma"/>
          <w:color w:val="365F91"/>
          <w:lang w:val="es-ES_tradnl"/>
        </w:rPr>
      </w:pPr>
    </w:p>
    <w:p w14:paraId="04DA798F" w14:textId="77777777" w:rsidR="00DA47E0" w:rsidRDefault="00DA47E0" w:rsidP="0064402C">
      <w:pPr>
        <w:spacing w:after="0" w:line="240" w:lineRule="auto"/>
        <w:jc w:val="both"/>
        <w:rPr>
          <w:rFonts w:ascii="Tahoma" w:hAnsi="Tahoma" w:cs="Tahoma"/>
          <w:color w:val="365F91"/>
          <w:lang w:val="es-ES_tradnl"/>
        </w:rPr>
      </w:pPr>
    </w:p>
    <w:p w14:paraId="4C761B38" w14:textId="77777777" w:rsidR="00DA47E0" w:rsidRDefault="00DA47E0" w:rsidP="0064402C">
      <w:pPr>
        <w:spacing w:after="0" w:line="240" w:lineRule="auto"/>
        <w:jc w:val="both"/>
        <w:rPr>
          <w:rFonts w:ascii="Tahoma" w:hAnsi="Tahoma" w:cs="Tahoma"/>
          <w:color w:val="365F91"/>
          <w:lang w:val="es-ES_tradnl"/>
        </w:rPr>
      </w:pPr>
    </w:p>
    <w:p w14:paraId="69FF1CFE" w14:textId="77777777" w:rsidR="00DA47E0" w:rsidRDefault="00DA47E0" w:rsidP="0064402C">
      <w:pPr>
        <w:spacing w:after="0" w:line="240" w:lineRule="auto"/>
        <w:jc w:val="both"/>
        <w:rPr>
          <w:rFonts w:ascii="Tahoma" w:hAnsi="Tahoma" w:cs="Tahoma"/>
          <w:color w:val="365F91"/>
          <w:lang w:val="es-ES_tradnl"/>
        </w:rPr>
      </w:pPr>
    </w:p>
    <w:p w14:paraId="7B081A74" w14:textId="77777777" w:rsidR="00DA47E0" w:rsidRDefault="00DA47E0" w:rsidP="0064402C">
      <w:pPr>
        <w:spacing w:after="0" w:line="240" w:lineRule="auto"/>
        <w:jc w:val="both"/>
        <w:rPr>
          <w:rFonts w:ascii="Tahoma" w:hAnsi="Tahoma" w:cs="Tahoma"/>
          <w:color w:val="365F91"/>
          <w:lang w:val="es-ES_tradnl"/>
        </w:rPr>
      </w:pPr>
    </w:p>
    <w:p w14:paraId="00EBE0B6" w14:textId="77777777" w:rsidR="00DA47E0" w:rsidRDefault="00DA47E0" w:rsidP="0064402C">
      <w:pPr>
        <w:spacing w:after="0" w:line="240" w:lineRule="auto"/>
        <w:jc w:val="both"/>
        <w:rPr>
          <w:rFonts w:ascii="Tahoma" w:hAnsi="Tahoma" w:cs="Tahoma"/>
          <w:color w:val="365F91"/>
          <w:lang w:val="es-ES_tradnl"/>
        </w:rPr>
      </w:pPr>
    </w:p>
    <w:p w14:paraId="7418504D" w14:textId="77777777" w:rsidR="00DA47E0" w:rsidRDefault="00DA47E0" w:rsidP="0064402C">
      <w:pPr>
        <w:spacing w:after="0" w:line="240" w:lineRule="auto"/>
        <w:jc w:val="both"/>
        <w:rPr>
          <w:rFonts w:ascii="Tahoma" w:hAnsi="Tahoma" w:cs="Tahoma"/>
          <w:color w:val="365F91"/>
          <w:lang w:val="es-ES_tradnl"/>
        </w:rPr>
      </w:pPr>
    </w:p>
    <w:p w14:paraId="63CD7DED" w14:textId="77777777" w:rsidR="00DA47E0" w:rsidRDefault="00DA47E0" w:rsidP="0064402C">
      <w:pPr>
        <w:spacing w:after="0" w:line="240" w:lineRule="auto"/>
        <w:jc w:val="both"/>
        <w:rPr>
          <w:rFonts w:ascii="Tahoma" w:hAnsi="Tahoma" w:cs="Tahoma"/>
          <w:color w:val="365F91"/>
          <w:lang w:val="es-ES_tradnl"/>
        </w:rPr>
      </w:pPr>
    </w:p>
    <w:p w14:paraId="5D64DE50" w14:textId="77777777" w:rsidR="00DA47E0" w:rsidRDefault="00DA47E0" w:rsidP="0064402C">
      <w:pPr>
        <w:spacing w:after="0" w:line="240" w:lineRule="auto"/>
        <w:jc w:val="both"/>
        <w:rPr>
          <w:rFonts w:ascii="Tahoma" w:hAnsi="Tahoma" w:cs="Tahoma"/>
          <w:color w:val="365F91"/>
          <w:lang w:val="es-ES_tradnl"/>
        </w:rPr>
      </w:pPr>
    </w:p>
    <w:p w14:paraId="01B18E84" w14:textId="77777777" w:rsidR="00DA47E0" w:rsidRDefault="00DA47E0" w:rsidP="0064402C">
      <w:pPr>
        <w:spacing w:after="0" w:line="240" w:lineRule="auto"/>
        <w:jc w:val="both"/>
        <w:rPr>
          <w:rFonts w:ascii="Tahoma" w:hAnsi="Tahoma" w:cs="Tahoma"/>
          <w:color w:val="365F91"/>
          <w:lang w:val="es-ES_tradnl"/>
        </w:rPr>
      </w:pPr>
    </w:p>
    <w:p w14:paraId="72CC658C" w14:textId="77777777" w:rsidR="007A7E06" w:rsidRDefault="007A7E06" w:rsidP="0064402C">
      <w:pPr>
        <w:spacing w:after="0" w:line="240" w:lineRule="auto"/>
        <w:jc w:val="both"/>
        <w:rPr>
          <w:rFonts w:ascii="Tahoma" w:hAnsi="Tahoma" w:cs="Tahoma"/>
          <w:color w:val="365F91"/>
          <w:lang w:val="es-ES_tradnl"/>
        </w:rPr>
      </w:pPr>
      <w:bookmarkStart w:id="2" w:name="_GoBack"/>
      <w:bookmarkEnd w:id="2"/>
    </w:p>
    <w:p w14:paraId="13B4FD34" w14:textId="77777777" w:rsidR="00DA47E0" w:rsidRDefault="00DA47E0" w:rsidP="0064402C">
      <w:pPr>
        <w:spacing w:after="0" w:line="240" w:lineRule="auto"/>
        <w:jc w:val="both"/>
        <w:rPr>
          <w:rFonts w:ascii="Tahoma" w:hAnsi="Tahoma" w:cs="Tahoma"/>
          <w:color w:val="365F91"/>
          <w:lang w:val="es-ES_tradnl"/>
        </w:rPr>
      </w:pPr>
    </w:p>
    <w:p w14:paraId="21625D8E" w14:textId="77777777" w:rsidR="00DA47E0" w:rsidRDefault="00DA47E0" w:rsidP="0064402C">
      <w:pPr>
        <w:spacing w:after="0" w:line="240" w:lineRule="auto"/>
        <w:jc w:val="both"/>
        <w:rPr>
          <w:rFonts w:ascii="Tahoma" w:hAnsi="Tahoma" w:cs="Tahoma"/>
          <w:color w:val="365F91"/>
          <w:lang w:val="es-ES_tradnl"/>
        </w:rPr>
      </w:pPr>
    </w:p>
    <w:p w14:paraId="55ABDAC4" w14:textId="77777777" w:rsidR="00DA47E0" w:rsidRDefault="00DA47E0" w:rsidP="0064402C">
      <w:pPr>
        <w:spacing w:after="0" w:line="240" w:lineRule="auto"/>
        <w:jc w:val="both"/>
        <w:rPr>
          <w:rFonts w:ascii="Tahoma" w:hAnsi="Tahoma" w:cs="Tahoma"/>
          <w:color w:val="365F91"/>
          <w:lang w:val="es-ES_tradnl"/>
        </w:rPr>
      </w:pPr>
    </w:p>
    <w:p w14:paraId="3CF4644D" w14:textId="77777777" w:rsidR="00DA47E0" w:rsidRPr="000B6157" w:rsidRDefault="00DA47E0" w:rsidP="0064402C">
      <w:pPr>
        <w:spacing w:after="0" w:line="240" w:lineRule="auto"/>
        <w:jc w:val="both"/>
        <w:rPr>
          <w:rFonts w:ascii="Tahoma" w:hAnsi="Tahoma" w:cs="Tahoma"/>
          <w:color w:val="365F91"/>
          <w:lang w:val="es-ES_tradnl"/>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DA12B1" w:rsidRPr="00737F08" w14:paraId="48C643DC" w14:textId="77777777" w:rsidTr="00DA12B1">
        <w:trPr>
          <w:trHeight w:val="617"/>
        </w:trPr>
        <w:tc>
          <w:tcPr>
            <w:tcW w:w="2410" w:type="dxa"/>
            <w:shd w:val="clear" w:color="auto" w:fill="004990"/>
            <w:vAlign w:val="center"/>
          </w:tcPr>
          <w:p w14:paraId="183FF96B" w14:textId="65071793" w:rsidR="00DA12B1" w:rsidRPr="00F00433" w:rsidRDefault="00DA12B1" w:rsidP="00DA12B1">
            <w:pPr>
              <w:pStyle w:val="Textoindependiente3"/>
              <w:spacing w:after="0"/>
              <w:rPr>
                <w:rFonts w:ascii="Tahoma" w:hAnsi="Tahoma" w:cs="Tahoma"/>
                <w:b/>
                <w:color w:val="FFFFFF"/>
                <w:sz w:val="28"/>
                <w:szCs w:val="28"/>
                <w:lang w:val="pt-BR"/>
              </w:rPr>
            </w:pPr>
            <w:r>
              <w:rPr>
                <w:rFonts w:ascii="Tahoma" w:hAnsi="Tahoma" w:cs="Tahoma"/>
                <w:b/>
                <w:color w:val="FFFFFF"/>
                <w:sz w:val="28"/>
                <w:szCs w:val="28"/>
                <w:lang w:val="pt-BR"/>
              </w:rPr>
              <w:lastRenderedPageBreak/>
              <w:t>Anexo No. 2</w:t>
            </w:r>
          </w:p>
        </w:tc>
        <w:tc>
          <w:tcPr>
            <w:tcW w:w="7365" w:type="dxa"/>
            <w:vAlign w:val="center"/>
          </w:tcPr>
          <w:p w14:paraId="69504DD1" w14:textId="5ECA64A1" w:rsidR="00DA12B1" w:rsidRPr="00F00433" w:rsidRDefault="00DA12B1" w:rsidP="00DA12B1">
            <w:pPr>
              <w:spacing w:after="0" w:line="240" w:lineRule="auto"/>
              <w:ind w:left="567"/>
              <w:jc w:val="center"/>
              <w:rPr>
                <w:rFonts w:ascii="Tahoma" w:hAnsi="Tahoma" w:cs="Tahoma"/>
                <w:b/>
                <w:color w:val="004990"/>
                <w:lang w:val="pt-BR"/>
              </w:rPr>
            </w:pPr>
            <w:r>
              <w:rPr>
                <w:rFonts w:ascii="Tahoma" w:hAnsi="Tahoma" w:cs="Tahoma"/>
                <w:b/>
                <w:color w:val="004990"/>
                <w:lang w:val="pt-BR"/>
              </w:rPr>
              <w:t>TIPOS DE MULTICENTROS (MC)</w:t>
            </w:r>
          </w:p>
        </w:tc>
      </w:tr>
    </w:tbl>
    <w:p w14:paraId="5E70FC18" w14:textId="77777777" w:rsidR="0064402C" w:rsidRDefault="0064402C" w:rsidP="0064402C">
      <w:pPr>
        <w:spacing w:after="0" w:line="240" w:lineRule="auto"/>
        <w:jc w:val="center"/>
        <w:rPr>
          <w:rFonts w:ascii="Tahoma" w:hAnsi="Tahoma" w:cs="Tahoma"/>
          <w:color w:val="365F91"/>
          <w:lang w:val="es-ES_tradnl"/>
        </w:rPr>
      </w:pPr>
    </w:p>
    <w:p w14:paraId="50FA3412" w14:textId="48C9C225" w:rsidR="003F6337" w:rsidRDefault="00A0201D" w:rsidP="003F6337">
      <w:pPr>
        <w:spacing w:after="0" w:line="240" w:lineRule="auto"/>
        <w:jc w:val="both"/>
        <w:rPr>
          <w:rFonts w:ascii="Tahoma" w:hAnsi="Tahoma" w:cs="Tahoma"/>
          <w:color w:val="365F91"/>
          <w:lang w:val="es-ES_tradnl"/>
        </w:rPr>
      </w:pPr>
      <w:r>
        <w:rPr>
          <w:rFonts w:ascii="Tahoma" w:hAnsi="Tahoma" w:cs="Tahoma"/>
          <w:color w:val="365F91"/>
          <w:lang w:val="es-ES_tradnl"/>
        </w:rPr>
        <w:t>El cuadro que a continuación se presenta, tiene como propósito establecer parámetros generales sobre espacios comerciales, cuyas características no son determinantes por separado sino más bien sirven para entender el espacio.</w:t>
      </w:r>
    </w:p>
    <w:p w14:paraId="29AC7F37" w14:textId="77777777" w:rsidR="003F6337" w:rsidRDefault="003F6337" w:rsidP="0064402C">
      <w:pPr>
        <w:spacing w:after="0" w:line="240" w:lineRule="auto"/>
        <w:jc w:val="center"/>
        <w:rPr>
          <w:rFonts w:ascii="Tahoma" w:hAnsi="Tahoma" w:cs="Tahoma"/>
          <w:color w:val="365F91"/>
          <w:lang w:val="es-ES_tradnl"/>
        </w:rPr>
      </w:pPr>
    </w:p>
    <w:tbl>
      <w:tblPr>
        <w:tblW w:w="42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41"/>
        <w:gridCol w:w="1402"/>
        <w:gridCol w:w="910"/>
        <w:gridCol w:w="1708"/>
        <w:gridCol w:w="1937"/>
        <w:gridCol w:w="1916"/>
      </w:tblGrid>
      <w:tr w:rsidR="00DE271F" w:rsidRPr="009C2DE5" w14:paraId="25FF3559" w14:textId="77777777" w:rsidTr="00DE271F">
        <w:trPr>
          <w:trHeight w:val="910"/>
          <w:jc w:val="center"/>
        </w:trPr>
        <w:tc>
          <w:tcPr>
            <w:tcW w:w="266" w:type="pct"/>
            <w:tcBorders>
              <w:top w:val="single" w:sz="4" w:space="0" w:color="004990"/>
              <w:left w:val="single" w:sz="4" w:space="0" w:color="004990"/>
              <w:bottom w:val="single" w:sz="4" w:space="0" w:color="004990"/>
              <w:right w:val="single" w:sz="4" w:space="0" w:color="FFFFFF" w:themeColor="background1"/>
            </w:tcBorders>
            <w:shd w:val="clear" w:color="auto" w:fill="004990"/>
            <w:vAlign w:val="center"/>
            <w:hideMark/>
          </w:tcPr>
          <w:p w14:paraId="176D8072" w14:textId="77777777" w:rsidR="00DE271F" w:rsidRPr="00363D85" w:rsidRDefault="00DE271F" w:rsidP="00DA12B1">
            <w:pPr>
              <w:spacing w:after="0"/>
              <w:jc w:val="center"/>
              <w:rPr>
                <w:rFonts w:ascii="Tahoma" w:hAnsi="Tahoma" w:cs="Tahoma"/>
                <w:b/>
                <w:color w:val="FFFFFF" w:themeColor="background1"/>
                <w:sz w:val="16"/>
                <w:lang w:val="es-ES_tradnl"/>
              </w:rPr>
            </w:pPr>
            <w:r w:rsidRPr="00363D85">
              <w:rPr>
                <w:rFonts w:ascii="Tahoma" w:hAnsi="Tahoma" w:cs="Tahoma"/>
                <w:b/>
                <w:color w:val="FFFFFF" w:themeColor="background1"/>
                <w:sz w:val="16"/>
                <w:lang w:val="es-ES_tradnl"/>
              </w:rPr>
              <w:t>No.</w:t>
            </w:r>
          </w:p>
        </w:tc>
        <w:tc>
          <w:tcPr>
            <w:tcW w:w="843"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5EE55746" w14:textId="77777777" w:rsidR="00DE271F" w:rsidRPr="00363D85" w:rsidRDefault="00DE271F" w:rsidP="00DA12B1">
            <w:pPr>
              <w:spacing w:after="0"/>
              <w:jc w:val="center"/>
              <w:rPr>
                <w:rFonts w:ascii="Tahoma" w:hAnsi="Tahoma" w:cs="Tahoma"/>
                <w:b/>
                <w:color w:val="FFFFFF" w:themeColor="background1"/>
                <w:sz w:val="16"/>
                <w:lang w:val="es-ES_tradnl"/>
              </w:rPr>
            </w:pPr>
            <w:proofErr w:type="spellStart"/>
            <w:r w:rsidRPr="00363D85">
              <w:rPr>
                <w:rFonts w:ascii="Tahoma" w:hAnsi="Tahoma" w:cs="Tahoma"/>
                <w:b/>
                <w:color w:val="FFFFFF" w:themeColor="background1"/>
                <w:sz w:val="16"/>
                <w:lang w:val="es-ES_tradnl"/>
              </w:rPr>
              <w:t>Item</w:t>
            </w:r>
            <w:proofErr w:type="spellEnd"/>
          </w:p>
        </w:tc>
        <w:tc>
          <w:tcPr>
            <w:tcW w:w="547"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1F520BAC" w14:textId="77777777" w:rsidR="00DE271F" w:rsidRPr="00363D85" w:rsidRDefault="00DE271F" w:rsidP="00DA12B1">
            <w:pPr>
              <w:spacing w:after="0"/>
              <w:jc w:val="center"/>
              <w:rPr>
                <w:rFonts w:ascii="Tahoma" w:hAnsi="Tahoma" w:cs="Tahoma"/>
                <w:b/>
                <w:color w:val="FFFFFF" w:themeColor="background1"/>
                <w:sz w:val="16"/>
                <w:lang w:val="es-ES_tradnl"/>
              </w:rPr>
            </w:pPr>
            <w:r w:rsidRPr="00363D85">
              <w:rPr>
                <w:rFonts w:ascii="Tahoma" w:hAnsi="Tahoma" w:cs="Tahoma"/>
                <w:b/>
                <w:color w:val="FFFFFF" w:themeColor="background1"/>
                <w:sz w:val="16"/>
                <w:lang w:val="es-ES_tradnl"/>
              </w:rPr>
              <w:t>Cantidad</w:t>
            </w:r>
          </w:p>
        </w:tc>
        <w:tc>
          <w:tcPr>
            <w:tcW w:w="1027"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299686E6" w14:textId="77777777" w:rsidR="00DE271F" w:rsidRDefault="00DE271F" w:rsidP="00DA12B1">
            <w:pPr>
              <w:spacing w:after="0"/>
              <w:jc w:val="center"/>
              <w:rPr>
                <w:rFonts w:ascii="Tahoma" w:hAnsi="Tahoma" w:cs="Tahoma"/>
                <w:b/>
                <w:color w:val="FFFFFF" w:themeColor="background1"/>
                <w:sz w:val="16"/>
                <w:lang w:val="es-ES_tradnl"/>
              </w:rPr>
            </w:pPr>
            <w:r w:rsidRPr="00363D85">
              <w:rPr>
                <w:rFonts w:ascii="Tahoma" w:hAnsi="Tahoma" w:cs="Tahoma"/>
                <w:b/>
                <w:color w:val="FFFFFF" w:themeColor="background1"/>
                <w:sz w:val="16"/>
                <w:lang w:val="es-ES_tradnl"/>
              </w:rPr>
              <w:t>Característica 1</w:t>
            </w:r>
          </w:p>
          <w:p w14:paraId="7223E794" w14:textId="36C23AC1" w:rsidR="00DE271F" w:rsidRDefault="00DE271F" w:rsidP="00DA12B1">
            <w:pPr>
              <w:spacing w:after="0"/>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Tipos Multicentro</w:t>
            </w:r>
          </w:p>
          <w:p w14:paraId="0EC1EEFD" w14:textId="77777777" w:rsidR="00DE271F" w:rsidRPr="00363D85" w:rsidRDefault="00DE271F" w:rsidP="00DA12B1">
            <w:pPr>
              <w:spacing w:after="0"/>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Superficie m2</w:t>
            </w:r>
          </w:p>
        </w:tc>
        <w:tc>
          <w:tcPr>
            <w:tcW w:w="1165"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hideMark/>
          </w:tcPr>
          <w:p w14:paraId="7F29E319" w14:textId="77777777" w:rsidR="00DE271F" w:rsidRDefault="00DE271F" w:rsidP="00DA12B1">
            <w:pPr>
              <w:spacing w:after="0"/>
              <w:jc w:val="center"/>
              <w:rPr>
                <w:rFonts w:ascii="Tahoma" w:hAnsi="Tahoma" w:cs="Tahoma"/>
                <w:b/>
                <w:color w:val="FFFFFF" w:themeColor="background1"/>
                <w:sz w:val="16"/>
                <w:lang w:val="es-ES_tradnl"/>
              </w:rPr>
            </w:pPr>
            <w:r w:rsidRPr="00363D85">
              <w:rPr>
                <w:rFonts w:ascii="Tahoma" w:hAnsi="Tahoma" w:cs="Tahoma"/>
                <w:b/>
                <w:color w:val="FFFFFF" w:themeColor="background1"/>
                <w:sz w:val="16"/>
                <w:lang w:val="es-ES_tradnl"/>
              </w:rPr>
              <w:t>Característica 2</w:t>
            </w:r>
          </w:p>
          <w:p w14:paraId="40FA13B0" w14:textId="6F633DB1" w:rsidR="00DE271F" w:rsidRPr="00363D85" w:rsidRDefault="00DE271F" w:rsidP="00DA12B1">
            <w:pPr>
              <w:spacing w:after="0"/>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Espacios de uso</w:t>
            </w:r>
          </w:p>
        </w:tc>
        <w:tc>
          <w:tcPr>
            <w:tcW w:w="1154" w:type="pct"/>
            <w:tcBorders>
              <w:top w:val="single" w:sz="4" w:space="0" w:color="004990"/>
              <w:left w:val="single" w:sz="4" w:space="0" w:color="FFFFFF" w:themeColor="background1"/>
              <w:bottom w:val="single" w:sz="4" w:space="0" w:color="004990"/>
              <w:right w:val="single" w:sz="4" w:space="0" w:color="FFFFFF" w:themeColor="background1"/>
            </w:tcBorders>
            <w:shd w:val="clear" w:color="auto" w:fill="004990"/>
            <w:vAlign w:val="center"/>
          </w:tcPr>
          <w:p w14:paraId="18FDB239" w14:textId="77777777" w:rsidR="00DE271F" w:rsidRDefault="00DE271F" w:rsidP="00DA12B1">
            <w:pPr>
              <w:spacing w:after="0"/>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Característica 3</w:t>
            </w:r>
          </w:p>
          <w:p w14:paraId="54D20E1E" w14:textId="4014F81B" w:rsidR="00DE271F" w:rsidRPr="00363D85" w:rsidRDefault="00DE271F" w:rsidP="005045FD">
            <w:pPr>
              <w:spacing w:after="0"/>
              <w:jc w:val="center"/>
              <w:rPr>
                <w:rFonts w:ascii="Tahoma" w:hAnsi="Tahoma" w:cs="Tahoma"/>
                <w:b/>
                <w:color w:val="FFFFFF" w:themeColor="background1"/>
                <w:sz w:val="16"/>
                <w:lang w:val="es-ES_tradnl"/>
              </w:rPr>
            </w:pPr>
            <w:r>
              <w:rPr>
                <w:rFonts w:ascii="Tahoma" w:hAnsi="Tahoma" w:cs="Tahoma"/>
                <w:b/>
                <w:color w:val="FFFFFF" w:themeColor="background1"/>
                <w:sz w:val="16"/>
                <w:lang w:val="es-ES_tradnl"/>
              </w:rPr>
              <w:t>Tráfico humano estable</w:t>
            </w:r>
          </w:p>
        </w:tc>
      </w:tr>
      <w:tr w:rsidR="00DE271F" w:rsidRPr="009C2DE5" w14:paraId="29EFF496" w14:textId="77777777" w:rsidTr="00DE271F">
        <w:trPr>
          <w:trHeight w:val="770"/>
          <w:jc w:val="center"/>
        </w:trPr>
        <w:tc>
          <w:tcPr>
            <w:tcW w:w="266" w:type="pct"/>
            <w:tcBorders>
              <w:left w:val="single" w:sz="4" w:space="0" w:color="004990"/>
              <w:right w:val="single" w:sz="4" w:space="0" w:color="004990"/>
            </w:tcBorders>
            <w:vAlign w:val="center"/>
          </w:tcPr>
          <w:p w14:paraId="04447A47" w14:textId="667818AB" w:rsidR="00DE271F" w:rsidRDefault="00DE271F" w:rsidP="00DA12B1">
            <w:pPr>
              <w:spacing w:after="0"/>
              <w:jc w:val="center"/>
              <w:rPr>
                <w:rFonts w:ascii="Tahoma" w:hAnsi="Tahoma" w:cs="Tahoma"/>
                <w:color w:val="004990"/>
                <w:sz w:val="18"/>
                <w:lang w:val="es-ES_tradnl"/>
              </w:rPr>
            </w:pPr>
            <w:r>
              <w:rPr>
                <w:rFonts w:ascii="Tahoma" w:hAnsi="Tahoma" w:cs="Tahoma"/>
                <w:color w:val="004990"/>
                <w:sz w:val="18"/>
                <w:lang w:val="es-ES_tradnl"/>
              </w:rPr>
              <w:t>1</w:t>
            </w:r>
          </w:p>
        </w:tc>
        <w:tc>
          <w:tcPr>
            <w:tcW w:w="843" w:type="pct"/>
            <w:vMerge w:val="restart"/>
            <w:tcBorders>
              <w:left w:val="single" w:sz="4" w:space="0" w:color="004990"/>
              <w:right w:val="single" w:sz="4" w:space="0" w:color="004990"/>
            </w:tcBorders>
            <w:vAlign w:val="center"/>
          </w:tcPr>
          <w:p w14:paraId="52139CE8" w14:textId="2E93AF93" w:rsidR="00DE271F" w:rsidRDefault="00DE271F" w:rsidP="00DE271F">
            <w:pPr>
              <w:spacing w:after="0"/>
              <w:jc w:val="center"/>
              <w:rPr>
                <w:rFonts w:ascii="Tahoma" w:hAnsi="Tahoma" w:cs="Tahoma"/>
                <w:color w:val="004990"/>
                <w:sz w:val="18"/>
                <w:lang w:val="es-ES_tradnl"/>
              </w:rPr>
            </w:pPr>
            <w:r>
              <w:rPr>
                <w:rFonts w:ascii="Tahoma" w:hAnsi="Tahoma" w:cs="Tahoma"/>
                <w:color w:val="004990"/>
                <w:sz w:val="18"/>
                <w:lang w:val="es-ES_tradnl"/>
              </w:rPr>
              <w:t>Servicios de Limpieza, Aseo Industrial</w:t>
            </w:r>
          </w:p>
        </w:tc>
        <w:tc>
          <w:tcPr>
            <w:tcW w:w="547" w:type="pct"/>
            <w:vMerge w:val="restart"/>
            <w:tcBorders>
              <w:left w:val="single" w:sz="4" w:space="0" w:color="004990"/>
              <w:right w:val="single" w:sz="4" w:space="0" w:color="004990"/>
            </w:tcBorders>
            <w:vAlign w:val="center"/>
          </w:tcPr>
          <w:p w14:paraId="55774313" w14:textId="65482EAB" w:rsidR="00DE271F" w:rsidRDefault="00DE271F" w:rsidP="00DA12B1">
            <w:pPr>
              <w:spacing w:after="0"/>
              <w:jc w:val="center"/>
              <w:rPr>
                <w:rFonts w:ascii="Tahoma" w:hAnsi="Tahoma" w:cs="Tahoma"/>
                <w:color w:val="004990"/>
                <w:sz w:val="18"/>
                <w:lang w:val="es-ES_tradnl"/>
              </w:rPr>
            </w:pPr>
            <w:r>
              <w:rPr>
                <w:rFonts w:ascii="Tahoma" w:hAnsi="Tahoma" w:cs="Tahoma"/>
                <w:color w:val="004990"/>
                <w:sz w:val="18"/>
                <w:lang w:val="es-ES_tradnl"/>
              </w:rPr>
              <w:t>n</w:t>
            </w:r>
          </w:p>
        </w:tc>
        <w:tc>
          <w:tcPr>
            <w:tcW w:w="1027" w:type="pct"/>
            <w:tcBorders>
              <w:top w:val="single" w:sz="4" w:space="0" w:color="004990"/>
              <w:left w:val="single" w:sz="4" w:space="0" w:color="004990"/>
              <w:bottom w:val="single" w:sz="4" w:space="0" w:color="004990"/>
              <w:right w:val="single" w:sz="4" w:space="0" w:color="004990"/>
            </w:tcBorders>
            <w:vAlign w:val="center"/>
          </w:tcPr>
          <w:p w14:paraId="5B552517" w14:textId="160B6D59" w:rsidR="00DE271F" w:rsidRPr="00DA12B1" w:rsidRDefault="00DE271F" w:rsidP="009F7C40">
            <w:pPr>
              <w:pStyle w:val="Prrafodelista"/>
              <w:numPr>
                <w:ilvl w:val="0"/>
                <w:numId w:val="9"/>
              </w:numPr>
              <w:spacing w:after="0"/>
              <w:ind w:left="234" w:hanging="234"/>
              <w:jc w:val="both"/>
              <w:rPr>
                <w:rFonts w:ascii="Tahoma" w:hAnsi="Tahoma" w:cs="Tahoma"/>
                <w:color w:val="004990"/>
                <w:sz w:val="18"/>
                <w:lang w:val="es-ES_tradnl"/>
              </w:rPr>
            </w:pPr>
            <w:r w:rsidRPr="00DA12B1">
              <w:rPr>
                <w:rFonts w:ascii="Tahoma" w:hAnsi="Tahoma" w:cs="Tahoma"/>
                <w:color w:val="004990"/>
                <w:sz w:val="18"/>
                <w:lang w:val="es-ES_tradnl"/>
              </w:rPr>
              <w:t>Multicentros grandes; 400 m2</w:t>
            </w:r>
            <w:r>
              <w:rPr>
                <w:rFonts w:ascii="Tahoma" w:hAnsi="Tahoma" w:cs="Tahoma"/>
                <w:color w:val="004990"/>
                <w:sz w:val="18"/>
                <w:lang w:val="es-ES_tradnl"/>
              </w:rPr>
              <w:t xml:space="preserve"> </w:t>
            </w:r>
            <w:r w:rsidRPr="00DA12B1">
              <w:rPr>
                <w:rFonts w:ascii="Tahoma" w:hAnsi="Tahoma" w:cs="Tahoma"/>
                <w:color w:val="004990"/>
                <w:sz w:val="18"/>
                <w:lang w:val="es-ES_tradnl"/>
              </w:rPr>
              <w:t>y más</w:t>
            </w:r>
          </w:p>
        </w:tc>
        <w:tc>
          <w:tcPr>
            <w:tcW w:w="1165" w:type="pct"/>
            <w:tcBorders>
              <w:top w:val="single" w:sz="4" w:space="0" w:color="004990"/>
              <w:left w:val="single" w:sz="4" w:space="0" w:color="004990"/>
              <w:bottom w:val="single" w:sz="4" w:space="0" w:color="004990"/>
              <w:right w:val="single" w:sz="4" w:space="0" w:color="004990"/>
            </w:tcBorders>
            <w:vAlign w:val="center"/>
          </w:tcPr>
          <w:p w14:paraId="6C7CC07D" w14:textId="77777777" w:rsidR="00DE271F" w:rsidRDefault="00DE271F" w:rsidP="009F7C40">
            <w:pPr>
              <w:pStyle w:val="Prrafodelista"/>
              <w:numPr>
                <w:ilvl w:val="0"/>
                <w:numId w:val="3"/>
              </w:numPr>
              <w:spacing w:after="0"/>
              <w:ind w:left="175" w:hanging="175"/>
              <w:jc w:val="both"/>
              <w:rPr>
                <w:rFonts w:ascii="Tahoma" w:hAnsi="Tahoma" w:cs="Tahoma"/>
                <w:color w:val="004990"/>
                <w:sz w:val="18"/>
                <w:lang w:val="es-ES_tradnl"/>
              </w:rPr>
            </w:pPr>
            <w:r>
              <w:rPr>
                <w:rFonts w:ascii="Tahoma" w:hAnsi="Tahoma" w:cs="Tahoma"/>
                <w:color w:val="004990"/>
                <w:sz w:val="18"/>
                <w:lang w:val="es-ES_tradnl"/>
              </w:rPr>
              <w:t>7 y más ambientes</w:t>
            </w:r>
          </w:p>
          <w:p w14:paraId="08F17326" w14:textId="77777777" w:rsidR="00DE271F" w:rsidRDefault="00DE271F" w:rsidP="009F7C40">
            <w:pPr>
              <w:pStyle w:val="Prrafodelista"/>
              <w:numPr>
                <w:ilvl w:val="0"/>
                <w:numId w:val="3"/>
              </w:numPr>
              <w:spacing w:after="0"/>
              <w:ind w:left="175" w:hanging="175"/>
              <w:jc w:val="both"/>
              <w:rPr>
                <w:rFonts w:ascii="Tahoma" w:hAnsi="Tahoma" w:cs="Tahoma"/>
                <w:color w:val="004990"/>
                <w:sz w:val="18"/>
                <w:lang w:val="es-ES_tradnl"/>
              </w:rPr>
            </w:pPr>
            <w:r>
              <w:rPr>
                <w:rFonts w:ascii="Tahoma" w:hAnsi="Tahoma" w:cs="Tahoma"/>
                <w:color w:val="004990"/>
                <w:sz w:val="18"/>
                <w:lang w:val="es-ES_tradnl"/>
              </w:rPr>
              <w:t>3 y más baños</w:t>
            </w:r>
          </w:p>
          <w:p w14:paraId="31DB3679" w14:textId="77777777" w:rsidR="00DE271F" w:rsidRPr="002E343C" w:rsidRDefault="00DE271F" w:rsidP="009F7C40">
            <w:pPr>
              <w:pStyle w:val="Prrafodelista"/>
              <w:numPr>
                <w:ilvl w:val="0"/>
                <w:numId w:val="3"/>
              </w:numPr>
              <w:spacing w:after="0"/>
              <w:ind w:left="175" w:hanging="175"/>
              <w:jc w:val="both"/>
              <w:rPr>
                <w:rFonts w:ascii="Tahoma" w:hAnsi="Tahoma" w:cs="Tahoma"/>
                <w:color w:val="004990"/>
                <w:sz w:val="18"/>
                <w:lang w:val="es-ES_tradnl"/>
              </w:rPr>
            </w:pPr>
            <w:r>
              <w:rPr>
                <w:rFonts w:ascii="Tahoma" w:hAnsi="Tahoma" w:cs="Tahoma"/>
                <w:color w:val="004990"/>
                <w:sz w:val="18"/>
                <w:lang w:val="es-ES_tradnl"/>
              </w:rPr>
              <w:t>Exterior</w:t>
            </w:r>
          </w:p>
        </w:tc>
        <w:tc>
          <w:tcPr>
            <w:tcW w:w="1154" w:type="pct"/>
            <w:tcBorders>
              <w:top w:val="single" w:sz="4" w:space="0" w:color="004990"/>
              <w:left w:val="single" w:sz="4" w:space="0" w:color="004990"/>
              <w:bottom w:val="single" w:sz="4" w:space="0" w:color="004990"/>
              <w:right w:val="single" w:sz="4" w:space="0" w:color="004990"/>
            </w:tcBorders>
            <w:vAlign w:val="center"/>
          </w:tcPr>
          <w:p w14:paraId="41C5863D" w14:textId="0D880462" w:rsidR="00DE271F" w:rsidRDefault="00DE271F" w:rsidP="00DA12B1">
            <w:pPr>
              <w:pStyle w:val="Prrafodelista"/>
              <w:spacing w:after="0"/>
              <w:ind w:left="0"/>
              <w:jc w:val="both"/>
              <w:rPr>
                <w:rFonts w:ascii="Tahoma" w:hAnsi="Tahoma" w:cs="Tahoma"/>
                <w:color w:val="004990"/>
                <w:sz w:val="18"/>
                <w:lang w:val="es-ES_tradnl"/>
              </w:rPr>
            </w:pPr>
            <w:r>
              <w:rPr>
                <w:rFonts w:ascii="Tahoma" w:hAnsi="Tahoma" w:cs="Tahoma"/>
                <w:color w:val="004990"/>
                <w:sz w:val="18"/>
                <w:lang w:val="es-ES_tradnl"/>
              </w:rPr>
              <w:t>30 a 100 funcionarios</w:t>
            </w:r>
          </w:p>
        </w:tc>
      </w:tr>
      <w:tr w:rsidR="00DE271F" w:rsidRPr="009C2DE5" w14:paraId="10ABE87E" w14:textId="77777777" w:rsidTr="00DE271F">
        <w:trPr>
          <w:trHeight w:val="770"/>
          <w:jc w:val="center"/>
        </w:trPr>
        <w:tc>
          <w:tcPr>
            <w:tcW w:w="266" w:type="pct"/>
            <w:tcBorders>
              <w:left w:val="single" w:sz="4" w:space="0" w:color="004990"/>
              <w:right w:val="single" w:sz="4" w:space="0" w:color="004990"/>
            </w:tcBorders>
            <w:vAlign w:val="center"/>
          </w:tcPr>
          <w:p w14:paraId="7586D7A9" w14:textId="1CFFA749" w:rsidR="00DE271F" w:rsidRDefault="00DE271F" w:rsidP="00DA12B1">
            <w:pPr>
              <w:spacing w:after="0"/>
              <w:jc w:val="center"/>
              <w:rPr>
                <w:rFonts w:ascii="Tahoma" w:hAnsi="Tahoma" w:cs="Tahoma"/>
                <w:color w:val="004990"/>
                <w:sz w:val="18"/>
                <w:lang w:val="es-ES_tradnl"/>
              </w:rPr>
            </w:pPr>
            <w:r>
              <w:rPr>
                <w:rFonts w:ascii="Tahoma" w:hAnsi="Tahoma" w:cs="Tahoma"/>
                <w:color w:val="004990"/>
                <w:sz w:val="18"/>
                <w:lang w:val="es-ES_tradnl"/>
              </w:rPr>
              <w:t>2</w:t>
            </w:r>
          </w:p>
        </w:tc>
        <w:tc>
          <w:tcPr>
            <w:tcW w:w="843" w:type="pct"/>
            <w:vMerge/>
            <w:tcBorders>
              <w:left w:val="single" w:sz="4" w:space="0" w:color="004990"/>
              <w:right w:val="single" w:sz="4" w:space="0" w:color="004990"/>
            </w:tcBorders>
            <w:vAlign w:val="center"/>
          </w:tcPr>
          <w:p w14:paraId="510C5EF0" w14:textId="77777777" w:rsidR="00DE271F" w:rsidRDefault="00DE271F" w:rsidP="00DA12B1">
            <w:pPr>
              <w:spacing w:after="0"/>
              <w:jc w:val="center"/>
              <w:rPr>
                <w:rFonts w:ascii="Tahoma" w:hAnsi="Tahoma" w:cs="Tahoma"/>
                <w:color w:val="004990"/>
                <w:sz w:val="18"/>
                <w:lang w:val="es-ES_tradnl"/>
              </w:rPr>
            </w:pPr>
          </w:p>
        </w:tc>
        <w:tc>
          <w:tcPr>
            <w:tcW w:w="547" w:type="pct"/>
            <w:vMerge/>
            <w:tcBorders>
              <w:left w:val="single" w:sz="4" w:space="0" w:color="004990"/>
              <w:right w:val="single" w:sz="4" w:space="0" w:color="004990"/>
            </w:tcBorders>
            <w:vAlign w:val="center"/>
          </w:tcPr>
          <w:p w14:paraId="62A2F06E" w14:textId="77777777" w:rsidR="00DE271F" w:rsidRDefault="00DE271F" w:rsidP="00DA12B1">
            <w:pPr>
              <w:spacing w:after="0"/>
              <w:jc w:val="center"/>
              <w:rPr>
                <w:rFonts w:ascii="Tahoma" w:hAnsi="Tahoma" w:cs="Tahoma"/>
                <w:color w:val="004990"/>
                <w:sz w:val="18"/>
                <w:lang w:val="es-ES_tradnl"/>
              </w:rPr>
            </w:pPr>
          </w:p>
        </w:tc>
        <w:tc>
          <w:tcPr>
            <w:tcW w:w="1027" w:type="pct"/>
            <w:tcBorders>
              <w:top w:val="single" w:sz="4" w:space="0" w:color="004990"/>
              <w:left w:val="single" w:sz="4" w:space="0" w:color="004990"/>
              <w:bottom w:val="single" w:sz="4" w:space="0" w:color="004990"/>
              <w:right w:val="single" w:sz="4" w:space="0" w:color="004990"/>
            </w:tcBorders>
            <w:vAlign w:val="center"/>
          </w:tcPr>
          <w:p w14:paraId="1FEEA499" w14:textId="718B9405" w:rsidR="00DE271F" w:rsidRPr="00842470" w:rsidRDefault="00DE271F" w:rsidP="009F7C40">
            <w:pPr>
              <w:pStyle w:val="Prrafodelista"/>
              <w:numPr>
                <w:ilvl w:val="0"/>
                <w:numId w:val="9"/>
              </w:numPr>
              <w:spacing w:after="0"/>
              <w:ind w:left="234" w:hanging="234"/>
              <w:jc w:val="both"/>
              <w:rPr>
                <w:rFonts w:ascii="Tahoma" w:hAnsi="Tahoma" w:cs="Tahoma"/>
                <w:color w:val="004990"/>
                <w:sz w:val="18"/>
                <w:lang w:val="es-ES_tradnl"/>
              </w:rPr>
            </w:pPr>
            <w:r w:rsidRPr="00842470">
              <w:rPr>
                <w:rFonts w:ascii="Tahoma" w:hAnsi="Tahoma" w:cs="Tahoma"/>
                <w:color w:val="004990"/>
                <w:sz w:val="18"/>
                <w:lang w:val="es-ES_tradnl"/>
              </w:rPr>
              <w:t>Multicentros medianos; 200 a 400</w:t>
            </w:r>
            <w:r>
              <w:rPr>
                <w:rFonts w:ascii="Tahoma" w:hAnsi="Tahoma" w:cs="Tahoma"/>
                <w:color w:val="004990"/>
                <w:sz w:val="18"/>
                <w:lang w:val="es-ES_tradnl"/>
              </w:rPr>
              <w:t xml:space="preserve"> m2</w:t>
            </w:r>
          </w:p>
        </w:tc>
        <w:tc>
          <w:tcPr>
            <w:tcW w:w="1165" w:type="pct"/>
            <w:tcBorders>
              <w:top w:val="single" w:sz="4" w:space="0" w:color="004990"/>
              <w:left w:val="single" w:sz="4" w:space="0" w:color="004990"/>
              <w:bottom w:val="single" w:sz="4" w:space="0" w:color="004990"/>
              <w:right w:val="single" w:sz="4" w:space="0" w:color="004990"/>
            </w:tcBorders>
            <w:vAlign w:val="center"/>
          </w:tcPr>
          <w:p w14:paraId="212D45FE" w14:textId="77777777" w:rsidR="00DE271F" w:rsidRDefault="00DE271F" w:rsidP="009F7C40">
            <w:pPr>
              <w:pStyle w:val="Prrafodelista"/>
              <w:numPr>
                <w:ilvl w:val="0"/>
                <w:numId w:val="3"/>
              </w:numPr>
              <w:spacing w:after="0"/>
              <w:ind w:left="171" w:hanging="171"/>
              <w:jc w:val="both"/>
              <w:rPr>
                <w:rFonts w:ascii="Tahoma" w:hAnsi="Tahoma" w:cs="Tahoma"/>
                <w:color w:val="004990"/>
                <w:sz w:val="18"/>
                <w:lang w:val="es-ES_tradnl"/>
              </w:rPr>
            </w:pPr>
            <w:r>
              <w:rPr>
                <w:rFonts w:ascii="Tahoma" w:hAnsi="Tahoma" w:cs="Tahoma"/>
                <w:color w:val="004990"/>
                <w:sz w:val="18"/>
                <w:lang w:val="es-ES_tradnl"/>
              </w:rPr>
              <w:t>3 a 7 ambientes</w:t>
            </w:r>
          </w:p>
          <w:p w14:paraId="60E2F4E4" w14:textId="77777777" w:rsidR="00DE271F" w:rsidRDefault="00DE271F" w:rsidP="009F7C40">
            <w:pPr>
              <w:pStyle w:val="Prrafodelista"/>
              <w:numPr>
                <w:ilvl w:val="0"/>
                <w:numId w:val="3"/>
              </w:numPr>
              <w:spacing w:after="0"/>
              <w:ind w:left="171" w:hanging="171"/>
              <w:jc w:val="both"/>
              <w:rPr>
                <w:rFonts w:ascii="Tahoma" w:hAnsi="Tahoma" w:cs="Tahoma"/>
                <w:color w:val="004990"/>
                <w:sz w:val="18"/>
                <w:lang w:val="es-ES_tradnl"/>
              </w:rPr>
            </w:pPr>
            <w:r>
              <w:rPr>
                <w:rFonts w:ascii="Tahoma" w:hAnsi="Tahoma" w:cs="Tahoma"/>
                <w:color w:val="004990"/>
                <w:sz w:val="18"/>
                <w:lang w:val="es-ES_tradnl"/>
              </w:rPr>
              <w:t>2 a 7 baños</w:t>
            </w:r>
          </w:p>
          <w:p w14:paraId="7DD9C3F0" w14:textId="77777777" w:rsidR="00DE271F" w:rsidRDefault="00DE271F" w:rsidP="009F7C40">
            <w:pPr>
              <w:pStyle w:val="Prrafodelista"/>
              <w:numPr>
                <w:ilvl w:val="0"/>
                <w:numId w:val="3"/>
              </w:numPr>
              <w:spacing w:after="0"/>
              <w:ind w:left="171" w:hanging="171"/>
              <w:jc w:val="both"/>
              <w:rPr>
                <w:rFonts w:ascii="Tahoma" w:hAnsi="Tahoma" w:cs="Tahoma"/>
                <w:color w:val="004990"/>
                <w:sz w:val="18"/>
                <w:lang w:val="es-ES_tradnl"/>
              </w:rPr>
            </w:pPr>
            <w:r>
              <w:rPr>
                <w:rFonts w:ascii="Tahoma" w:hAnsi="Tahoma" w:cs="Tahoma"/>
                <w:color w:val="004990"/>
                <w:sz w:val="18"/>
                <w:lang w:val="es-ES_tradnl"/>
              </w:rPr>
              <w:t>Exterior</w:t>
            </w:r>
          </w:p>
        </w:tc>
        <w:tc>
          <w:tcPr>
            <w:tcW w:w="1154" w:type="pct"/>
            <w:tcBorders>
              <w:top w:val="single" w:sz="4" w:space="0" w:color="004990"/>
              <w:left w:val="single" w:sz="4" w:space="0" w:color="004990"/>
              <w:bottom w:val="single" w:sz="4" w:space="0" w:color="004990"/>
              <w:right w:val="single" w:sz="4" w:space="0" w:color="004990"/>
            </w:tcBorders>
            <w:vAlign w:val="center"/>
          </w:tcPr>
          <w:p w14:paraId="263ECAB8" w14:textId="7A4F7713" w:rsidR="00DE271F" w:rsidRPr="002E343C" w:rsidRDefault="00DE271F" w:rsidP="008B76CF">
            <w:pPr>
              <w:spacing w:after="0"/>
              <w:jc w:val="both"/>
              <w:rPr>
                <w:rFonts w:ascii="Tahoma" w:hAnsi="Tahoma" w:cs="Tahoma"/>
                <w:color w:val="004990"/>
                <w:sz w:val="18"/>
                <w:lang w:val="es-ES_tradnl"/>
              </w:rPr>
            </w:pPr>
            <w:r>
              <w:rPr>
                <w:rFonts w:ascii="Tahoma" w:hAnsi="Tahoma" w:cs="Tahoma"/>
                <w:color w:val="004990"/>
                <w:sz w:val="18"/>
                <w:lang w:val="es-ES_tradnl"/>
              </w:rPr>
              <w:t>10 a 30 funcionarios</w:t>
            </w:r>
          </w:p>
        </w:tc>
      </w:tr>
      <w:tr w:rsidR="00DE271F" w:rsidRPr="009C2DE5" w14:paraId="5259F5F3" w14:textId="77777777" w:rsidTr="00DE271F">
        <w:trPr>
          <w:trHeight w:val="770"/>
          <w:jc w:val="center"/>
        </w:trPr>
        <w:tc>
          <w:tcPr>
            <w:tcW w:w="266" w:type="pct"/>
            <w:tcBorders>
              <w:left w:val="single" w:sz="4" w:space="0" w:color="004990"/>
              <w:right w:val="single" w:sz="4" w:space="0" w:color="004990"/>
            </w:tcBorders>
            <w:vAlign w:val="center"/>
          </w:tcPr>
          <w:p w14:paraId="2E02DD67" w14:textId="16C15D89" w:rsidR="00DE271F" w:rsidRDefault="00DE271F" w:rsidP="00DA12B1">
            <w:pPr>
              <w:spacing w:after="0"/>
              <w:jc w:val="center"/>
              <w:rPr>
                <w:rFonts w:ascii="Tahoma" w:hAnsi="Tahoma" w:cs="Tahoma"/>
                <w:color w:val="004990"/>
                <w:sz w:val="18"/>
                <w:lang w:val="es-ES_tradnl"/>
              </w:rPr>
            </w:pPr>
            <w:r>
              <w:rPr>
                <w:rFonts w:ascii="Tahoma" w:hAnsi="Tahoma" w:cs="Tahoma"/>
                <w:color w:val="004990"/>
                <w:sz w:val="18"/>
                <w:lang w:val="es-ES_tradnl"/>
              </w:rPr>
              <w:t>3</w:t>
            </w:r>
          </w:p>
        </w:tc>
        <w:tc>
          <w:tcPr>
            <w:tcW w:w="843" w:type="pct"/>
            <w:vMerge/>
            <w:tcBorders>
              <w:left w:val="single" w:sz="4" w:space="0" w:color="004990"/>
              <w:right w:val="single" w:sz="4" w:space="0" w:color="004990"/>
            </w:tcBorders>
            <w:vAlign w:val="center"/>
          </w:tcPr>
          <w:p w14:paraId="3EF471AA" w14:textId="77777777" w:rsidR="00DE271F" w:rsidRDefault="00DE271F" w:rsidP="00DA12B1">
            <w:pPr>
              <w:spacing w:after="0"/>
              <w:jc w:val="center"/>
              <w:rPr>
                <w:rFonts w:ascii="Tahoma" w:hAnsi="Tahoma" w:cs="Tahoma"/>
                <w:color w:val="004990"/>
                <w:sz w:val="18"/>
                <w:lang w:val="es-ES_tradnl"/>
              </w:rPr>
            </w:pPr>
          </w:p>
        </w:tc>
        <w:tc>
          <w:tcPr>
            <w:tcW w:w="547" w:type="pct"/>
            <w:vMerge/>
            <w:tcBorders>
              <w:left w:val="single" w:sz="4" w:space="0" w:color="004990"/>
              <w:right w:val="single" w:sz="4" w:space="0" w:color="004990"/>
            </w:tcBorders>
            <w:vAlign w:val="center"/>
          </w:tcPr>
          <w:p w14:paraId="42B957E8" w14:textId="77777777" w:rsidR="00DE271F" w:rsidRDefault="00DE271F" w:rsidP="00DA12B1">
            <w:pPr>
              <w:spacing w:after="0"/>
              <w:jc w:val="center"/>
              <w:rPr>
                <w:rFonts w:ascii="Tahoma" w:hAnsi="Tahoma" w:cs="Tahoma"/>
                <w:color w:val="004990"/>
                <w:sz w:val="18"/>
                <w:lang w:val="es-ES_tradnl"/>
              </w:rPr>
            </w:pPr>
          </w:p>
        </w:tc>
        <w:tc>
          <w:tcPr>
            <w:tcW w:w="1027" w:type="pct"/>
            <w:tcBorders>
              <w:top w:val="single" w:sz="4" w:space="0" w:color="004990"/>
              <w:left w:val="single" w:sz="4" w:space="0" w:color="004990"/>
              <w:bottom w:val="single" w:sz="4" w:space="0" w:color="004990"/>
              <w:right w:val="single" w:sz="4" w:space="0" w:color="004990"/>
            </w:tcBorders>
            <w:vAlign w:val="center"/>
          </w:tcPr>
          <w:p w14:paraId="5B6E2E41" w14:textId="42710148" w:rsidR="00DE271F" w:rsidRPr="00842470" w:rsidRDefault="00DE271F" w:rsidP="009F7C40">
            <w:pPr>
              <w:pStyle w:val="Prrafodelista"/>
              <w:numPr>
                <w:ilvl w:val="0"/>
                <w:numId w:val="9"/>
              </w:numPr>
              <w:spacing w:after="0"/>
              <w:ind w:left="234" w:hanging="234"/>
              <w:jc w:val="both"/>
              <w:rPr>
                <w:rFonts w:ascii="Tahoma" w:hAnsi="Tahoma" w:cs="Tahoma"/>
                <w:color w:val="004990"/>
                <w:sz w:val="18"/>
                <w:lang w:val="es-ES_tradnl"/>
              </w:rPr>
            </w:pPr>
            <w:r w:rsidRPr="00842470">
              <w:rPr>
                <w:rFonts w:ascii="Tahoma" w:hAnsi="Tahoma" w:cs="Tahoma"/>
                <w:color w:val="004990"/>
                <w:sz w:val="18"/>
                <w:lang w:val="es-ES_tradnl"/>
              </w:rPr>
              <w:t>Multicentros pequeños; 20 a 200</w:t>
            </w:r>
            <w:r>
              <w:rPr>
                <w:rFonts w:ascii="Tahoma" w:hAnsi="Tahoma" w:cs="Tahoma"/>
                <w:color w:val="004990"/>
                <w:sz w:val="18"/>
                <w:lang w:val="es-ES_tradnl"/>
              </w:rPr>
              <w:t xml:space="preserve"> m2</w:t>
            </w:r>
          </w:p>
        </w:tc>
        <w:tc>
          <w:tcPr>
            <w:tcW w:w="1165" w:type="pct"/>
            <w:tcBorders>
              <w:top w:val="single" w:sz="4" w:space="0" w:color="004990"/>
              <w:left w:val="single" w:sz="4" w:space="0" w:color="004990"/>
              <w:bottom w:val="single" w:sz="4" w:space="0" w:color="004990"/>
              <w:right w:val="single" w:sz="4" w:space="0" w:color="004990"/>
            </w:tcBorders>
            <w:vAlign w:val="center"/>
          </w:tcPr>
          <w:p w14:paraId="2CF15EB0" w14:textId="77777777" w:rsidR="00DE271F" w:rsidRDefault="00DE271F" w:rsidP="009F7C40">
            <w:pPr>
              <w:pStyle w:val="Prrafodelista"/>
              <w:numPr>
                <w:ilvl w:val="0"/>
                <w:numId w:val="3"/>
              </w:numPr>
              <w:spacing w:after="0"/>
              <w:ind w:left="171" w:hanging="171"/>
              <w:jc w:val="both"/>
              <w:rPr>
                <w:rFonts w:ascii="Tahoma" w:hAnsi="Tahoma" w:cs="Tahoma"/>
                <w:color w:val="004990"/>
                <w:sz w:val="18"/>
                <w:lang w:val="es-ES_tradnl"/>
              </w:rPr>
            </w:pPr>
            <w:r>
              <w:rPr>
                <w:rFonts w:ascii="Tahoma" w:hAnsi="Tahoma" w:cs="Tahoma"/>
                <w:color w:val="004990"/>
                <w:sz w:val="18"/>
                <w:lang w:val="es-ES_tradnl"/>
              </w:rPr>
              <w:t>1 a 5 ambientes</w:t>
            </w:r>
          </w:p>
          <w:p w14:paraId="42CA4F11" w14:textId="77777777" w:rsidR="00DE271F" w:rsidRDefault="00DE271F" w:rsidP="009F7C40">
            <w:pPr>
              <w:pStyle w:val="Prrafodelista"/>
              <w:numPr>
                <w:ilvl w:val="0"/>
                <w:numId w:val="3"/>
              </w:numPr>
              <w:spacing w:after="0"/>
              <w:ind w:left="171" w:hanging="171"/>
              <w:jc w:val="both"/>
              <w:rPr>
                <w:rFonts w:ascii="Tahoma" w:hAnsi="Tahoma" w:cs="Tahoma"/>
                <w:color w:val="004990"/>
                <w:sz w:val="18"/>
                <w:lang w:val="es-ES_tradnl"/>
              </w:rPr>
            </w:pPr>
            <w:r>
              <w:rPr>
                <w:rFonts w:ascii="Tahoma" w:hAnsi="Tahoma" w:cs="Tahoma"/>
                <w:color w:val="004990"/>
                <w:sz w:val="18"/>
                <w:lang w:val="es-ES_tradnl"/>
              </w:rPr>
              <w:t>0 a 2 baños</w:t>
            </w:r>
          </w:p>
          <w:p w14:paraId="664823CD" w14:textId="77777777" w:rsidR="00DE271F" w:rsidRDefault="00DE271F" w:rsidP="009F7C40">
            <w:pPr>
              <w:pStyle w:val="Prrafodelista"/>
              <w:numPr>
                <w:ilvl w:val="0"/>
                <w:numId w:val="3"/>
              </w:numPr>
              <w:spacing w:after="0"/>
              <w:ind w:left="171" w:hanging="171"/>
              <w:jc w:val="both"/>
              <w:rPr>
                <w:rFonts w:ascii="Tahoma" w:hAnsi="Tahoma" w:cs="Tahoma"/>
                <w:color w:val="004990"/>
                <w:sz w:val="18"/>
                <w:lang w:val="es-ES_tradnl"/>
              </w:rPr>
            </w:pPr>
            <w:r>
              <w:rPr>
                <w:rFonts w:ascii="Tahoma" w:hAnsi="Tahoma" w:cs="Tahoma"/>
                <w:color w:val="004990"/>
                <w:sz w:val="18"/>
                <w:lang w:val="es-ES_tradnl"/>
              </w:rPr>
              <w:t>Exterior</w:t>
            </w:r>
          </w:p>
        </w:tc>
        <w:tc>
          <w:tcPr>
            <w:tcW w:w="1154" w:type="pct"/>
            <w:tcBorders>
              <w:top w:val="single" w:sz="4" w:space="0" w:color="004990"/>
              <w:left w:val="single" w:sz="4" w:space="0" w:color="004990"/>
              <w:bottom w:val="single" w:sz="4" w:space="0" w:color="004990"/>
              <w:right w:val="single" w:sz="4" w:space="0" w:color="004990"/>
            </w:tcBorders>
            <w:vAlign w:val="center"/>
          </w:tcPr>
          <w:p w14:paraId="78926D80" w14:textId="0CC554D5" w:rsidR="00DE271F" w:rsidRPr="002E343C" w:rsidRDefault="00DE271F" w:rsidP="008B76CF">
            <w:pPr>
              <w:spacing w:after="0"/>
              <w:jc w:val="both"/>
              <w:rPr>
                <w:rFonts w:ascii="Tahoma" w:hAnsi="Tahoma" w:cs="Tahoma"/>
                <w:color w:val="004990"/>
                <w:sz w:val="18"/>
                <w:lang w:val="es-ES_tradnl"/>
              </w:rPr>
            </w:pPr>
            <w:r>
              <w:rPr>
                <w:rFonts w:ascii="Tahoma" w:hAnsi="Tahoma" w:cs="Tahoma"/>
                <w:color w:val="004990"/>
                <w:sz w:val="18"/>
                <w:lang w:val="es-ES_tradnl"/>
              </w:rPr>
              <w:t>1 a 10 funcionarios</w:t>
            </w:r>
          </w:p>
        </w:tc>
      </w:tr>
      <w:tr w:rsidR="00DE271F" w:rsidRPr="009C2DE5" w14:paraId="42BB8153" w14:textId="77777777" w:rsidTr="00DE271F">
        <w:trPr>
          <w:trHeight w:val="770"/>
          <w:jc w:val="center"/>
        </w:trPr>
        <w:tc>
          <w:tcPr>
            <w:tcW w:w="266" w:type="pct"/>
            <w:tcBorders>
              <w:left w:val="single" w:sz="4" w:space="0" w:color="004990"/>
              <w:bottom w:val="single" w:sz="4" w:space="0" w:color="004990"/>
              <w:right w:val="single" w:sz="4" w:space="0" w:color="004990"/>
            </w:tcBorders>
            <w:vAlign w:val="center"/>
          </w:tcPr>
          <w:p w14:paraId="603D5BF8" w14:textId="132E0539" w:rsidR="00DE271F" w:rsidRDefault="00DE271F" w:rsidP="00DA12B1">
            <w:pPr>
              <w:spacing w:after="0"/>
              <w:jc w:val="center"/>
              <w:rPr>
                <w:rFonts w:ascii="Tahoma" w:hAnsi="Tahoma" w:cs="Tahoma"/>
                <w:color w:val="004990"/>
                <w:sz w:val="18"/>
                <w:lang w:val="es-ES_tradnl"/>
              </w:rPr>
            </w:pPr>
            <w:r>
              <w:rPr>
                <w:rFonts w:ascii="Tahoma" w:hAnsi="Tahoma" w:cs="Tahoma"/>
                <w:color w:val="004990"/>
                <w:sz w:val="18"/>
                <w:lang w:val="es-ES_tradnl"/>
              </w:rPr>
              <w:t>4</w:t>
            </w:r>
          </w:p>
        </w:tc>
        <w:tc>
          <w:tcPr>
            <w:tcW w:w="843" w:type="pct"/>
            <w:vMerge/>
            <w:tcBorders>
              <w:left w:val="single" w:sz="4" w:space="0" w:color="004990"/>
              <w:bottom w:val="single" w:sz="4" w:space="0" w:color="004990"/>
              <w:right w:val="single" w:sz="4" w:space="0" w:color="004990"/>
            </w:tcBorders>
            <w:vAlign w:val="center"/>
          </w:tcPr>
          <w:p w14:paraId="2CFE1A21" w14:textId="77777777" w:rsidR="00DE271F" w:rsidRDefault="00DE271F" w:rsidP="00DA12B1">
            <w:pPr>
              <w:spacing w:after="0"/>
              <w:jc w:val="center"/>
              <w:rPr>
                <w:rFonts w:ascii="Tahoma" w:hAnsi="Tahoma" w:cs="Tahoma"/>
                <w:color w:val="004990"/>
                <w:sz w:val="18"/>
                <w:lang w:val="es-ES_tradnl"/>
              </w:rPr>
            </w:pPr>
          </w:p>
        </w:tc>
        <w:tc>
          <w:tcPr>
            <w:tcW w:w="547" w:type="pct"/>
            <w:vMerge/>
            <w:tcBorders>
              <w:left w:val="single" w:sz="4" w:space="0" w:color="004990"/>
              <w:bottom w:val="single" w:sz="4" w:space="0" w:color="004990"/>
              <w:right w:val="single" w:sz="4" w:space="0" w:color="004990"/>
            </w:tcBorders>
            <w:vAlign w:val="center"/>
          </w:tcPr>
          <w:p w14:paraId="2B3D2015" w14:textId="77777777" w:rsidR="00DE271F" w:rsidRDefault="00DE271F" w:rsidP="00DA12B1">
            <w:pPr>
              <w:spacing w:after="0"/>
              <w:jc w:val="center"/>
              <w:rPr>
                <w:rFonts w:ascii="Tahoma" w:hAnsi="Tahoma" w:cs="Tahoma"/>
                <w:color w:val="004990"/>
                <w:sz w:val="18"/>
                <w:lang w:val="es-ES_tradnl"/>
              </w:rPr>
            </w:pPr>
          </w:p>
        </w:tc>
        <w:tc>
          <w:tcPr>
            <w:tcW w:w="1027" w:type="pct"/>
            <w:tcBorders>
              <w:top w:val="single" w:sz="4" w:space="0" w:color="004990"/>
              <w:left w:val="single" w:sz="4" w:space="0" w:color="004990"/>
              <w:bottom w:val="single" w:sz="4" w:space="0" w:color="004990"/>
              <w:right w:val="single" w:sz="4" w:space="0" w:color="004990"/>
            </w:tcBorders>
            <w:vAlign w:val="center"/>
          </w:tcPr>
          <w:p w14:paraId="63049307" w14:textId="5EC11471" w:rsidR="00DE271F" w:rsidRPr="00842470" w:rsidRDefault="00DE271F" w:rsidP="009F7C40">
            <w:pPr>
              <w:pStyle w:val="Prrafodelista"/>
              <w:numPr>
                <w:ilvl w:val="0"/>
                <w:numId w:val="9"/>
              </w:numPr>
              <w:spacing w:after="0"/>
              <w:ind w:left="234" w:hanging="234"/>
              <w:jc w:val="both"/>
              <w:rPr>
                <w:rFonts w:ascii="Tahoma" w:hAnsi="Tahoma" w:cs="Tahoma"/>
                <w:color w:val="004990"/>
                <w:sz w:val="18"/>
                <w:lang w:val="es-ES_tradnl"/>
              </w:rPr>
            </w:pPr>
            <w:r w:rsidRPr="00842470">
              <w:rPr>
                <w:rFonts w:ascii="Tahoma" w:hAnsi="Tahoma" w:cs="Tahoma"/>
                <w:color w:val="004990"/>
                <w:sz w:val="18"/>
                <w:lang w:val="es-ES_tradnl"/>
              </w:rPr>
              <w:t>Multicentros extra pequeños; 0 a 20</w:t>
            </w:r>
            <w:r>
              <w:rPr>
                <w:rFonts w:ascii="Tahoma" w:hAnsi="Tahoma" w:cs="Tahoma"/>
                <w:color w:val="004990"/>
                <w:sz w:val="18"/>
                <w:lang w:val="es-ES_tradnl"/>
              </w:rPr>
              <w:t xml:space="preserve"> m2</w:t>
            </w:r>
          </w:p>
        </w:tc>
        <w:tc>
          <w:tcPr>
            <w:tcW w:w="1165" w:type="pct"/>
            <w:tcBorders>
              <w:top w:val="single" w:sz="4" w:space="0" w:color="004990"/>
              <w:left w:val="single" w:sz="4" w:space="0" w:color="004990"/>
              <w:bottom w:val="single" w:sz="4" w:space="0" w:color="004990"/>
              <w:right w:val="single" w:sz="4" w:space="0" w:color="004990"/>
            </w:tcBorders>
            <w:vAlign w:val="center"/>
          </w:tcPr>
          <w:p w14:paraId="418965BC" w14:textId="77777777" w:rsidR="00DE271F" w:rsidRDefault="00DE271F" w:rsidP="009F7C40">
            <w:pPr>
              <w:pStyle w:val="Prrafodelista"/>
              <w:numPr>
                <w:ilvl w:val="0"/>
                <w:numId w:val="3"/>
              </w:numPr>
              <w:spacing w:after="0"/>
              <w:ind w:left="171" w:hanging="171"/>
              <w:jc w:val="both"/>
              <w:rPr>
                <w:rFonts w:ascii="Tahoma" w:hAnsi="Tahoma" w:cs="Tahoma"/>
                <w:color w:val="004990"/>
                <w:sz w:val="18"/>
                <w:lang w:val="es-ES_tradnl"/>
              </w:rPr>
            </w:pPr>
            <w:r>
              <w:rPr>
                <w:rFonts w:ascii="Tahoma" w:hAnsi="Tahoma" w:cs="Tahoma"/>
                <w:color w:val="004990"/>
                <w:sz w:val="18"/>
                <w:lang w:val="es-ES_tradnl"/>
              </w:rPr>
              <w:t>1 ambiente</w:t>
            </w:r>
          </w:p>
          <w:p w14:paraId="4F10B03E" w14:textId="77777777" w:rsidR="00DE271F" w:rsidRDefault="00DE271F" w:rsidP="009F7C40">
            <w:pPr>
              <w:pStyle w:val="Prrafodelista"/>
              <w:numPr>
                <w:ilvl w:val="0"/>
                <w:numId w:val="3"/>
              </w:numPr>
              <w:spacing w:after="0"/>
              <w:ind w:left="171" w:hanging="171"/>
              <w:jc w:val="both"/>
              <w:rPr>
                <w:rFonts w:ascii="Tahoma" w:hAnsi="Tahoma" w:cs="Tahoma"/>
                <w:color w:val="004990"/>
                <w:sz w:val="18"/>
                <w:lang w:val="es-ES_tradnl"/>
              </w:rPr>
            </w:pPr>
            <w:r>
              <w:rPr>
                <w:rFonts w:ascii="Tahoma" w:hAnsi="Tahoma" w:cs="Tahoma"/>
                <w:color w:val="004990"/>
                <w:sz w:val="18"/>
                <w:lang w:val="es-ES_tradnl"/>
              </w:rPr>
              <w:t>0 baños</w:t>
            </w:r>
          </w:p>
          <w:p w14:paraId="4E461749" w14:textId="77777777" w:rsidR="00DE271F" w:rsidRPr="00660BF0" w:rsidRDefault="00DE271F" w:rsidP="009F7C40">
            <w:pPr>
              <w:pStyle w:val="Prrafodelista"/>
              <w:numPr>
                <w:ilvl w:val="0"/>
                <w:numId w:val="3"/>
              </w:numPr>
              <w:spacing w:after="0"/>
              <w:ind w:left="171" w:hanging="171"/>
              <w:jc w:val="both"/>
              <w:rPr>
                <w:rFonts w:ascii="Tahoma" w:hAnsi="Tahoma" w:cs="Tahoma"/>
                <w:color w:val="004990"/>
                <w:sz w:val="18"/>
                <w:lang w:val="es-ES_tradnl"/>
              </w:rPr>
            </w:pPr>
            <w:r>
              <w:rPr>
                <w:rFonts w:ascii="Tahoma" w:hAnsi="Tahoma" w:cs="Tahoma"/>
                <w:color w:val="004990"/>
                <w:sz w:val="18"/>
                <w:lang w:val="es-ES_tradnl"/>
              </w:rPr>
              <w:t>Exterior</w:t>
            </w:r>
          </w:p>
        </w:tc>
        <w:tc>
          <w:tcPr>
            <w:tcW w:w="1154" w:type="pct"/>
            <w:tcBorders>
              <w:top w:val="single" w:sz="4" w:space="0" w:color="004990"/>
              <w:left w:val="single" w:sz="4" w:space="0" w:color="004990"/>
              <w:bottom w:val="single" w:sz="4" w:space="0" w:color="004990"/>
              <w:right w:val="single" w:sz="4" w:space="0" w:color="004990"/>
            </w:tcBorders>
            <w:vAlign w:val="center"/>
          </w:tcPr>
          <w:p w14:paraId="71F82069" w14:textId="77777777" w:rsidR="00DE271F" w:rsidRPr="002E343C" w:rsidRDefault="00DE271F" w:rsidP="00DA12B1">
            <w:pPr>
              <w:spacing w:after="0"/>
              <w:jc w:val="both"/>
              <w:rPr>
                <w:rFonts w:ascii="Tahoma" w:hAnsi="Tahoma" w:cs="Tahoma"/>
                <w:color w:val="004990"/>
                <w:sz w:val="18"/>
                <w:lang w:val="es-ES_tradnl"/>
              </w:rPr>
            </w:pPr>
            <w:r>
              <w:rPr>
                <w:rFonts w:ascii="Tahoma" w:hAnsi="Tahoma" w:cs="Tahoma"/>
                <w:color w:val="004990"/>
                <w:sz w:val="18"/>
                <w:lang w:val="es-ES_tradnl"/>
              </w:rPr>
              <w:t>1 funcionario</w:t>
            </w:r>
          </w:p>
        </w:tc>
      </w:tr>
    </w:tbl>
    <w:p w14:paraId="5E70FC19" w14:textId="77777777" w:rsidR="0064402C" w:rsidRDefault="0064402C" w:rsidP="0064402C">
      <w:pPr>
        <w:spacing w:after="0" w:line="240" w:lineRule="auto"/>
        <w:rPr>
          <w:rFonts w:ascii="Tahoma" w:hAnsi="Tahoma" w:cs="Tahoma"/>
          <w:color w:val="365F91"/>
          <w:lang w:val="es-ES_tradnl"/>
        </w:rPr>
      </w:pPr>
    </w:p>
    <w:p w14:paraId="5E70FC1A" w14:textId="77777777" w:rsidR="0064402C" w:rsidRDefault="0064402C" w:rsidP="0064402C">
      <w:pPr>
        <w:spacing w:after="0" w:line="240" w:lineRule="auto"/>
        <w:rPr>
          <w:rFonts w:ascii="Tahoma" w:hAnsi="Tahoma" w:cs="Tahoma"/>
          <w:color w:val="365F91"/>
          <w:lang w:val="es-ES_tradnl"/>
        </w:rPr>
      </w:pPr>
    </w:p>
    <w:p w14:paraId="5E70FC1E" w14:textId="77777777" w:rsidR="0064402C" w:rsidRDefault="0064402C" w:rsidP="0064402C">
      <w:pPr>
        <w:tabs>
          <w:tab w:val="left" w:pos="3076"/>
        </w:tabs>
        <w:spacing w:after="0" w:line="240" w:lineRule="auto"/>
        <w:jc w:val="both"/>
        <w:rPr>
          <w:rFonts w:ascii="Tahoma" w:hAnsi="Tahoma" w:cs="Tahoma"/>
          <w:color w:val="365F91"/>
          <w:lang w:val="es-ES_tradnl"/>
        </w:rPr>
      </w:pPr>
    </w:p>
    <w:p w14:paraId="5E70FC1F" w14:textId="77777777" w:rsidR="0064402C" w:rsidRDefault="0064402C" w:rsidP="0064402C">
      <w:pPr>
        <w:pStyle w:val="TITULOS"/>
        <w:spacing w:after="0"/>
        <w:ind w:left="426" w:firstLine="0"/>
        <w:rPr>
          <w:rFonts w:ascii="Tahoma" w:hAnsi="Tahoma" w:cs="Tahoma"/>
          <w:color w:val="1F497D"/>
          <w:sz w:val="22"/>
          <w:szCs w:val="22"/>
        </w:rPr>
      </w:pPr>
      <w:bookmarkStart w:id="3" w:name="_Toc309124152"/>
      <w:bookmarkEnd w:id="3"/>
    </w:p>
    <w:sectPr w:rsidR="0064402C" w:rsidSect="00B22241">
      <w:headerReference w:type="default" r:id="rId15"/>
      <w:footerReference w:type="default" r:id="rId16"/>
      <w:headerReference w:type="first" r:id="rId17"/>
      <w:footerReference w:type="first" r:id="rId18"/>
      <w:pgSz w:w="12240" w:h="15840" w:code="1"/>
      <w:pgMar w:top="1418" w:right="1134" w:bottom="1134"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894B7F" w14:textId="77777777" w:rsidR="00D263F2" w:rsidRDefault="00D263F2" w:rsidP="00195B3C">
      <w:pPr>
        <w:spacing w:after="0" w:line="240" w:lineRule="auto"/>
      </w:pPr>
      <w:r>
        <w:separator/>
      </w:r>
    </w:p>
  </w:endnote>
  <w:endnote w:type="continuationSeparator" w:id="0">
    <w:p w14:paraId="66C011E0" w14:textId="77777777" w:rsidR="00D263F2" w:rsidRDefault="00D263F2" w:rsidP="00195B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0FC2A" w14:textId="77777777" w:rsidR="00EC6F6C" w:rsidRPr="00984B56" w:rsidRDefault="00EC6F6C"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sidR="007A7E06">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fldSimple w:instr=" SECTIONPAGES   \* MERGEFORMAT ">
      <w:r w:rsidR="007A7E06" w:rsidRPr="007A7E06">
        <w:rPr>
          <w:rFonts w:ascii="Tahoma" w:hAnsi="Tahoma" w:cs="Tahoma"/>
          <w:b/>
          <w:noProof/>
          <w:color w:val="004990"/>
          <w:sz w:val="16"/>
          <w:szCs w:val="16"/>
          <w:lang w:val="es-ES_tradnl"/>
        </w:rPr>
        <w:t>13</w:t>
      </w:r>
    </w:fldSimple>
  </w:p>
  <w:p w14:paraId="5E70FC2B" w14:textId="77777777" w:rsidR="00EC6F6C" w:rsidRPr="00BD131A" w:rsidRDefault="00EC6F6C" w:rsidP="006D6E5C">
    <w:pPr>
      <w:pStyle w:val="Piedepgina"/>
      <w:pBdr>
        <w:top w:val="single" w:sz="4" w:space="1" w:color="auto"/>
      </w:pBdr>
      <w:rPr>
        <w:rFonts w:ascii="Tahoma" w:hAnsi="Tahoma" w:cs="Tahoma"/>
        <w:b/>
        <w:bCs/>
        <w:color w:val="004990"/>
        <w:sz w:val="16"/>
        <w:szCs w:val="16"/>
        <w:lang w:val="es-ES_tradn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0FC2F" w14:textId="77777777" w:rsidR="00EC6F6C" w:rsidRPr="00984B56" w:rsidRDefault="00EC6F6C" w:rsidP="006D6E5C">
    <w:pPr>
      <w:pStyle w:val="Piedepgina"/>
      <w:pBdr>
        <w:top w:val="single" w:sz="4" w:space="1" w:color="auto"/>
      </w:pBdr>
      <w:tabs>
        <w:tab w:val="clear" w:pos="8838"/>
        <w:tab w:val="right" w:pos="9720"/>
      </w:tabs>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 xml:space="preserve">® Propiedad Intelectual de </w:t>
    </w:r>
    <w:r>
      <w:rPr>
        <w:rFonts w:ascii="Tahoma" w:hAnsi="Tahoma" w:cs="Tahoma"/>
        <w:b/>
        <w:bCs/>
        <w:color w:val="004990"/>
        <w:sz w:val="16"/>
        <w:szCs w:val="16"/>
        <w:lang w:val="es-ES_tradnl"/>
      </w:rPr>
      <w:t>Entel</w:t>
    </w:r>
    <w:r w:rsidRPr="00984B56">
      <w:rPr>
        <w:rFonts w:ascii="Tahoma" w:hAnsi="Tahoma" w:cs="Tahoma"/>
        <w:b/>
        <w:bCs/>
        <w:color w:val="004990"/>
        <w:sz w:val="16"/>
        <w:szCs w:val="16"/>
        <w:lang w:val="es-ES_tradnl"/>
      </w:rPr>
      <w:t xml:space="preserve"> S.A.</w:t>
    </w:r>
    <w:r w:rsidRPr="00984B56">
      <w:rPr>
        <w:rFonts w:ascii="Tahoma" w:hAnsi="Tahoma" w:cs="Tahoma"/>
        <w:b/>
        <w:bCs/>
        <w:color w:val="004990"/>
        <w:sz w:val="16"/>
        <w:szCs w:val="16"/>
        <w:lang w:val="es-ES_tradnl"/>
      </w:rPr>
      <w:tab/>
    </w:r>
    <w:r w:rsidRPr="00984B56">
      <w:rPr>
        <w:rFonts w:ascii="Tahoma" w:hAnsi="Tahoma" w:cs="Tahoma"/>
        <w:b/>
        <w:bCs/>
        <w:color w:val="004990"/>
        <w:sz w:val="16"/>
        <w:szCs w:val="16"/>
        <w:lang w:val="es-ES_tradnl"/>
      </w:rPr>
      <w:tab/>
    </w:r>
    <w:r w:rsidRPr="00081541">
      <w:rPr>
        <w:rFonts w:ascii="Tahoma" w:hAnsi="Tahoma" w:cs="Tahoma"/>
        <w:b/>
        <w:color w:val="004990"/>
        <w:sz w:val="16"/>
        <w:szCs w:val="16"/>
        <w:lang w:val="es-ES_tradnl"/>
      </w:rPr>
      <w:t xml:space="preserve">Página </w:t>
    </w:r>
    <w:r w:rsidRPr="00081541">
      <w:rPr>
        <w:rFonts w:ascii="Tahoma" w:hAnsi="Tahoma" w:cs="Tahoma"/>
        <w:b/>
        <w:color w:val="004990"/>
        <w:sz w:val="16"/>
        <w:szCs w:val="16"/>
        <w:lang w:val="es-ES_tradnl"/>
      </w:rPr>
      <w:fldChar w:fldCharType="begin"/>
    </w:r>
    <w:r w:rsidRPr="00081541">
      <w:rPr>
        <w:rFonts w:ascii="Tahoma" w:hAnsi="Tahoma" w:cs="Tahoma"/>
        <w:b/>
        <w:color w:val="004990"/>
        <w:sz w:val="16"/>
        <w:szCs w:val="16"/>
        <w:lang w:val="es-ES_tradnl"/>
      </w:rPr>
      <w:instrText xml:space="preserve"> PAGE   \* MERGEFORMAT </w:instrText>
    </w:r>
    <w:r w:rsidRPr="00081541">
      <w:rPr>
        <w:rFonts w:ascii="Tahoma" w:hAnsi="Tahoma" w:cs="Tahoma"/>
        <w:b/>
        <w:color w:val="004990"/>
        <w:sz w:val="16"/>
        <w:szCs w:val="16"/>
        <w:lang w:val="es-ES_tradnl"/>
      </w:rPr>
      <w:fldChar w:fldCharType="separate"/>
    </w:r>
    <w:r>
      <w:rPr>
        <w:rFonts w:ascii="Tahoma" w:hAnsi="Tahoma" w:cs="Tahoma"/>
        <w:b/>
        <w:noProof/>
        <w:color w:val="004990"/>
        <w:sz w:val="16"/>
        <w:szCs w:val="16"/>
        <w:lang w:val="es-ES_tradnl"/>
      </w:rPr>
      <w:t>1</w:t>
    </w:r>
    <w:r w:rsidRPr="00081541">
      <w:rPr>
        <w:rFonts w:ascii="Tahoma" w:hAnsi="Tahoma" w:cs="Tahoma"/>
        <w:b/>
        <w:color w:val="004990"/>
        <w:sz w:val="16"/>
        <w:szCs w:val="16"/>
        <w:lang w:val="es-ES_tradnl"/>
      </w:rPr>
      <w:fldChar w:fldCharType="end"/>
    </w:r>
    <w:r w:rsidRPr="00081541">
      <w:rPr>
        <w:rFonts w:ascii="Tahoma" w:hAnsi="Tahoma" w:cs="Tahoma"/>
        <w:b/>
        <w:color w:val="004990"/>
        <w:sz w:val="16"/>
        <w:szCs w:val="16"/>
        <w:lang w:val="es-ES_tradnl"/>
      </w:rPr>
      <w:t xml:space="preserve"> de </w:t>
    </w:r>
    <w:fldSimple w:instr=" SECTIONPAGES   \* MERGEFORMAT ">
      <w:r w:rsidRPr="00157861">
        <w:rPr>
          <w:rFonts w:ascii="Tahoma" w:hAnsi="Tahoma" w:cs="Tahoma"/>
          <w:b/>
          <w:noProof/>
          <w:color w:val="004990"/>
          <w:sz w:val="16"/>
          <w:szCs w:val="16"/>
          <w:lang w:val="es-ES_tradnl"/>
        </w:rPr>
        <w:t>13</w:t>
      </w:r>
    </w:fldSimple>
  </w:p>
  <w:p w14:paraId="5E70FC30" w14:textId="77777777" w:rsidR="00EC6F6C" w:rsidRPr="00BD131A" w:rsidRDefault="00EC6F6C" w:rsidP="006D6E5C">
    <w:pPr>
      <w:pStyle w:val="Piedepgina"/>
      <w:pBdr>
        <w:top w:val="single" w:sz="4" w:space="1" w:color="auto"/>
      </w:pBdr>
      <w:rPr>
        <w:rFonts w:ascii="Tahoma" w:hAnsi="Tahoma" w:cs="Tahoma"/>
        <w:b/>
        <w:bCs/>
        <w:color w:val="004990"/>
        <w:sz w:val="16"/>
        <w:szCs w:val="16"/>
        <w:lang w:val="es-ES_tradnl"/>
      </w:rPr>
    </w:pPr>
    <w:r w:rsidRPr="00984B56">
      <w:rPr>
        <w:rFonts w:ascii="Tahoma" w:hAnsi="Tahoma" w:cs="Tahoma"/>
        <w:b/>
        <w:bCs/>
        <w:color w:val="004990"/>
        <w:sz w:val="16"/>
        <w:szCs w:val="16"/>
        <w:lang w:val="es-ES_tradnl"/>
      </w:rPr>
      <w:t>Todos los documentos ofic</w:t>
    </w:r>
    <w:r>
      <w:rPr>
        <w:rFonts w:ascii="Tahoma" w:hAnsi="Tahoma" w:cs="Tahoma"/>
        <w:b/>
        <w:bCs/>
        <w:color w:val="004990"/>
        <w:sz w:val="16"/>
        <w:szCs w:val="16"/>
        <w:lang w:val="es-ES_tradnl"/>
      </w:rPr>
      <w:t>iales se encuentran en INTRATEL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C08F24" w14:textId="77777777" w:rsidR="00D263F2" w:rsidRDefault="00D263F2" w:rsidP="00195B3C">
      <w:pPr>
        <w:spacing w:after="0" w:line="240" w:lineRule="auto"/>
      </w:pPr>
      <w:r>
        <w:separator/>
      </w:r>
    </w:p>
  </w:footnote>
  <w:footnote w:type="continuationSeparator" w:id="0">
    <w:p w14:paraId="48247FF2" w14:textId="77777777" w:rsidR="00D263F2" w:rsidRDefault="00D263F2" w:rsidP="00195B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0FC26" w14:textId="77777777" w:rsidR="00EC6F6C" w:rsidRDefault="00EC6F6C"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noProof/>
        <w:color w:val="004990"/>
        <w:sz w:val="16"/>
        <w:szCs w:val="16"/>
        <w:lang w:val="es-BO" w:eastAsia="es-BO" w:bidi="ar-SA"/>
      </w:rPr>
      <w:drawing>
        <wp:anchor distT="0" distB="0" distL="114300" distR="114300" simplePos="0" relativeHeight="251662848" behindDoc="0" locked="0" layoutInCell="1" allowOverlap="1" wp14:anchorId="5E70FC31" wp14:editId="5E70FC32">
          <wp:simplePos x="0" y="0"/>
          <wp:positionH relativeFrom="column">
            <wp:posOffset>71120</wp:posOffset>
          </wp:positionH>
          <wp:positionV relativeFrom="paragraph">
            <wp:posOffset>-231140</wp:posOffset>
          </wp:positionV>
          <wp:extent cx="822960" cy="555625"/>
          <wp:effectExtent l="19050" t="0" r="0" b="0"/>
          <wp:wrapNone/>
          <wp:docPr id="2" name="Imagen 2"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Agosto"/>
                  <pic:cNvPicPr>
                    <a:picLocks noChangeAspect="1" noChangeArrowheads="1"/>
                  </pic:cNvPicPr>
                </pic:nvPicPr>
                <pic:blipFill>
                  <a:blip r:embed="rId1"/>
                  <a:srcRect/>
                  <a:stretch>
                    <a:fillRect/>
                  </a:stretch>
                </pic:blipFill>
                <pic:spPr bwMode="auto">
                  <a:xfrm>
                    <a:off x="0" y="0"/>
                    <a:ext cx="822960" cy="555625"/>
                  </a:xfrm>
                  <a:prstGeom prst="rect">
                    <a:avLst/>
                  </a:prstGeom>
                  <a:noFill/>
                  <a:ln w="9525">
                    <a:noFill/>
                    <a:miter lim="800000"/>
                    <a:headEnd/>
                    <a:tailEnd/>
                  </a:ln>
                </pic:spPr>
              </pic:pic>
            </a:graphicData>
          </a:graphic>
        </wp:anchor>
      </w:drawing>
    </w:r>
  </w:p>
  <w:p w14:paraId="5E70FC27" w14:textId="232BE5A9" w:rsidR="00EC6F6C" w:rsidRDefault="00EC6F6C" w:rsidP="006D6E5C">
    <w:pPr>
      <w:pStyle w:val="Encabezado"/>
      <w:pBdr>
        <w:bottom w:val="single" w:sz="4" w:space="1" w:color="auto"/>
      </w:pBdr>
      <w:tabs>
        <w:tab w:val="clear" w:pos="8838"/>
      </w:tabs>
      <w:jc w:val="right"/>
      <w:rPr>
        <w:rFonts w:ascii="Tahoma" w:hAnsi="Tahoma" w:cs="Tahoma"/>
        <w:b/>
        <w:color w:val="004990"/>
        <w:sz w:val="16"/>
        <w:szCs w:val="16"/>
        <w:lang w:val="es-BO"/>
      </w:rPr>
    </w:pPr>
    <w:r>
      <w:rPr>
        <w:rFonts w:ascii="Tahoma" w:hAnsi="Tahoma" w:cs="Tahoma"/>
        <w:b/>
        <w:color w:val="004990"/>
        <w:sz w:val="16"/>
        <w:szCs w:val="16"/>
        <w:lang w:val="es-BO"/>
      </w:rPr>
      <w:t>COTIZACION SIMPLE N°03/2017</w:t>
    </w:r>
  </w:p>
  <w:p w14:paraId="54FAD960" w14:textId="1B6C128E" w:rsidR="00EC6F6C" w:rsidRPr="001054E2" w:rsidRDefault="00EC6F6C" w:rsidP="001054E2">
    <w:pPr>
      <w:pStyle w:val="Encabezado"/>
      <w:pBdr>
        <w:bottom w:val="single" w:sz="4" w:space="1" w:color="auto"/>
      </w:pBdr>
      <w:tabs>
        <w:tab w:val="clear" w:pos="8838"/>
      </w:tabs>
      <w:jc w:val="right"/>
      <w:rPr>
        <w:rFonts w:ascii="Tahoma" w:hAnsi="Tahoma" w:cs="Tahoma"/>
        <w:b/>
        <w:color w:val="004990"/>
        <w:sz w:val="16"/>
        <w:szCs w:val="16"/>
      </w:rPr>
    </w:pPr>
    <w:r>
      <w:rPr>
        <w:rFonts w:ascii="Tahoma" w:hAnsi="Tahoma" w:cs="Tahoma"/>
        <w:b/>
        <w:color w:val="004990"/>
        <w:sz w:val="16"/>
        <w:szCs w:val="16"/>
        <w:lang w:val="es-BO"/>
      </w:rPr>
      <w:t>SERVICIO DE LIMPIEZA Y ASEO</w:t>
    </w:r>
    <w:r w:rsidRPr="00BD131A">
      <w:rPr>
        <w:rFonts w:ascii="Tahoma" w:hAnsi="Tahoma" w:cs="Tahoma"/>
        <w:b/>
        <w:color w:val="004990"/>
        <w:sz w:val="16"/>
        <w:szCs w:val="16"/>
      </w:rPr>
      <w:t xml:space="preserve"> </w:t>
    </w:r>
    <w:r>
      <w:rPr>
        <w:rFonts w:ascii="Tahoma" w:hAnsi="Tahoma" w:cs="Tahoma"/>
        <w:b/>
        <w:color w:val="004990"/>
        <w:sz w:val="16"/>
        <w:szCs w:val="16"/>
      </w:rPr>
      <w:t>INDUSTRIAL ENTEL S.A. GUAYARAMERIN-BENI</w:t>
    </w:r>
  </w:p>
  <w:p w14:paraId="5E70FC29" w14:textId="77777777" w:rsidR="00EC6F6C" w:rsidRPr="00BD131A" w:rsidRDefault="00EC6F6C" w:rsidP="006D6E5C">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70FC2C" w14:textId="77777777" w:rsidR="00EC6F6C" w:rsidRDefault="00EC6F6C" w:rsidP="009C4B34">
    <w:pPr>
      <w:pStyle w:val="Encabezado"/>
      <w:pBdr>
        <w:bottom w:val="single" w:sz="4" w:space="1" w:color="auto"/>
      </w:pBdr>
      <w:rPr>
        <w:lang w:val="es-MX"/>
      </w:rPr>
    </w:pPr>
  </w:p>
  <w:p w14:paraId="5E70FC2D" w14:textId="77777777" w:rsidR="00EC6F6C" w:rsidRPr="00BD131A" w:rsidRDefault="00EC6F6C" w:rsidP="009C4B34">
    <w:pPr>
      <w:pStyle w:val="Encabezado"/>
      <w:pBdr>
        <w:bottom w:val="single" w:sz="4" w:space="1" w:color="auto"/>
      </w:pBdr>
    </w:pPr>
    <w:r w:rsidRPr="00BD131A">
      <w:tab/>
    </w:r>
    <w:r w:rsidRPr="00BD131A">
      <w:tab/>
    </w:r>
    <w:r w:rsidRPr="00BD131A">
      <w:tab/>
      <w:t xml:space="preserve"> </w:t>
    </w:r>
  </w:p>
  <w:p w14:paraId="5E70FC2E" w14:textId="77777777" w:rsidR="00EC6F6C" w:rsidRPr="00BD131A" w:rsidRDefault="00EC6F6C">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1">
    <w:nsid w:val="0DEA75DF"/>
    <w:multiLevelType w:val="hybridMultilevel"/>
    <w:tmpl w:val="7A06AB8A"/>
    <w:lvl w:ilvl="0" w:tplc="1F48645C">
      <w:start w:val="120"/>
      <w:numFmt w:val="decimal"/>
      <w:lvlText w:val="%1"/>
      <w:lvlJc w:val="left"/>
      <w:pPr>
        <w:ind w:left="720" w:hanging="360"/>
      </w:pPr>
      <w:rPr>
        <w:rFonts w:hint="default"/>
      </w:rPr>
    </w:lvl>
    <w:lvl w:ilvl="1" w:tplc="47D88902">
      <w:start w:val="1"/>
      <w:numFmt w:val="bullet"/>
      <w:lvlText w:val="-"/>
      <w:lvlJc w:val="left"/>
      <w:pPr>
        <w:ind w:left="1440" w:hanging="360"/>
      </w:pPr>
      <w:rPr>
        <w:rFonts w:ascii="Tahoma" w:eastAsia="Times New Roman" w:hAnsi="Tahoma" w:cs="Tahoma" w:hint="default"/>
      </w:r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3">
    <w:nsid w:val="12F2071D"/>
    <w:multiLevelType w:val="hybridMultilevel"/>
    <w:tmpl w:val="09AA04A4"/>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nsid w:val="16271270"/>
    <w:multiLevelType w:val="hybridMultilevel"/>
    <w:tmpl w:val="F25C3500"/>
    <w:lvl w:ilvl="0" w:tplc="7280009C">
      <w:start w:val="1"/>
      <w:numFmt w:val="bullet"/>
      <w:lvlText w:val=""/>
      <w:lvlJc w:val="left"/>
      <w:pPr>
        <w:ind w:left="720" w:hanging="360"/>
      </w:pPr>
      <w:rPr>
        <w:rFonts w:ascii="Symbol" w:eastAsia="Calibri" w:hAnsi="Symbol"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nsid w:val="17BB07EA"/>
    <w:multiLevelType w:val="hybridMultilevel"/>
    <w:tmpl w:val="0BF871E0"/>
    <w:lvl w:ilvl="0" w:tplc="400A000B">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6">
    <w:nsid w:val="17FE225E"/>
    <w:multiLevelType w:val="hybridMultilevel"/>
    <w:tmpl w:val="87A8B760"/>
    <w:lvl w:ilvl="0" w:tplc="4AFCF2C2">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nsid w:val="1C8F603F"/>
    <w:multiLevelType w:val="hybridMultilevel"/>
    <w:tmpl w:val="4CAE03B6"/>
    <w:lvl w:ilvl="0" w:tplc="400A000B">
      <w:start w:val="1"/>
      <w:numFmt w:val="bullet"/>
      <w:lvlText w:val=""/>
      <w:lvlJc w:val="left"/>
      <w:pPr>
        <w:ind w:left="1440" w:hanging="360"/>
      </w:pPr>
      <w:rPr>
        <w:rFonts w:ascii="Wingdings" w:hAnsi="Wingdings" w:hint="default"/>
      </w:rPr>
    </w:lvl>
    <w:lvl w:ilvl="1" w:tplc="400A0003">
      <w:start w:val="1"/>
      <w:numFmt w:val="bullet"/>
      <w:lvlText w:val="o"/>
      <w:lvlJc w:val="left"/>
      <w:pPr>
        <w:ind w:left="2160" w:hanging="360"/>
      </w:pPr>
      <w:rPr>
        <w:rFonts w:ascii="Courier New" w:hAnsi="Courier New" w:cs="Courier New" w:hint="default"/>
      </w:rPr>
    </w:lvl>
    <w:lvl w:ilvl="2" w:tplc="400A0005">
      <w:start w:val="1"/>
      <w:numFmt w:val="bullet"/>
      <w:lvlText w:val=""/>
      <w:lvlJc w:val="left"/>
      <w:pPr>
        <w:ind w:left="2880" w:hanging="360"/>
      </w:pPr>
      <w:rPr>
        <w:rFonts w:ascii="Wingdings" w:hAnsi="Wingdings" w:hint="default"/>
      </w:rPr>
    </w:lvl>
    <w:lvl w:ilvl="3" w:tplc="400A0001">
      <w:start w:val="1"/>
      <w:numFmt w:val="bullet"/>
      <w:lvlText w:val=""/>
      <w:lvlJc w:val="left"/>
      <w:pPr>
        <w:ind w:left="3600" w:hanging="360"/>
      </w:pPr>
      <w:rPr>
        <w:rFonts w:ascii="Symbol" w:hAnsi="Symbol" w:hint="default"/>
      </w:rPr>
    </w:lvl>
    <w:lvl w:ilvl="4" w:tplc="400A0003">
      <w:start w:val="1"/>
      <w:numFmt w:val="bullet"/>
      <w:lvlText w:val="o"/>
      <w:lvlJc w:val="left"/>
      <w:pPr>
        <w:ind w:left="4320" w:hanging="360"/>
      </w:pPr>
      <w:rPr>
        <w:rFonts w:ascii="Courier New" w:hAnsi="Courier New" w:cs="Courier New" w:hint="default"/>
      </w:rPr>
    </w:lvl>
    <w:lvl w:ilvl="5" w:tplc="400A0005">
      <w:start w:val="1"/>
      <w:numFmt w:val="bullet"/>
      <w:lvlText w:val=""/>
      <w:lvlJc w:val="left"/>
      <w:pPr>
        <w:ind w:left="5040" w:hanging="360"/>
      </w:pPr>
      <w:rPr>
        <w:rFonts w:ascii="Wingdings" w:hAnsi="Wingdings" w:hint="default"/>
      </w:rPr>
    </w:lvl>
    <w:lvl w:ilvl="6" w:tplc="400A0001">
      <w:start w:val="1"/>
      <w:numFmt w:val="bullet"/>
      <w:lvlText w:val=""/>
      <w:lvlJc w:val="left"/>
      <w:pPr>
        <w:ind w:left="5760" w:hanging="360"/>
      </w:pPr>
      <w:rPr>
        <w:rFonts w:ascii="Symbol" w:hAnsi="Symbol" w:hint="default"/>
      </w:rPr>
    </w:lvl>
    <w:lvl w:ilvl="7" w:tplc="400A0003">
      <w:start w:val="1"/>
      <w:numFmt w:val="bullet"/>
      <w:lvlText w:val="o"/>
      <w:lvlJc w:val="left"/>
      <w:pPr>
        <w:ind w:left="6480" w:hanging="360"/>
      </w:pPr>
      <w:rPr>
        <w:rFonts w:ascii="Courier New" w:hAnsi="Courier New" w:cs="Courier New" w:hint="default"/>
      </w:rPr>
    </w:lvl>
    <w:lvl w:ilvl="8" w:tplc="400A0005">
      <w:start w:val="1"/>
      <w:numFmt w:val="bullet"/>
      <w:lvlText w:val=""/>
      <w:lvlJc w:val="left"/>
      <w:pPr>
        <w:ind w:left="7200" w:hanging="360"/>
      </w:pPr>
      <w:rPr>
        <w:rFonts w:ascii="Wingdings" w:hAnsi="Wingdings" w:hint="default"/>
      </w:rPr>
    </w:lvl>
  </w:abstractNum>
  <w:abstractNum w:abstractNumId="8">
    <w:nsid w:val="1D806E35"/>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9">
    <w:nsid w:val="2292638E"/>
    <w:multiLevelType w:val="hybridMultilevel"/>
    <w:tmpl w:val="21AAC344"/>
    <w:lvl w:ilvl="0" w:tplc="C28CEBE4">
      <w:start w:val="400"/>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0">
    <w:nsid w:val="26392533"/>
    <w:multiLevelType w:val="hybridMultilevel"/>
    <w:tmpl w:val="C2D044A2"/>
    <w:lvl w:ilvl="0" w:tplc="88DE35FE">
      <w:start w:val="2"/>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1">
    <w:nsid w:val="2C8B0224"/>
    <w:multiLevelType w:val="hybridMultilevel"/>
    <w:tmpl w:val="CB4A5D9A"/>
    <w:lvl w:ilvl="0" w:tplc="F20697D2">
      <w:start w:val="172"/>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2">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13">
    <w:nsid w:val="357207F0"/>
    <w:multiLevelType w:val="hybridMultilevel"/>
    <w:tmpl w:val="7E88B818"/>
    <w:lvl w:ilvl="0" w:tplc="88DE35FE">
      <w:start w:val="2"/>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4">
    <w:nsid w:val="35E252CB"/>
    <w:multiLevelType w:val="hybridMultilevel"/>
    <w:tmpl w:val="9D96E8EA"/>
    <w:lvl w:ilvl="0" w:tplc="3998C41A">
      <w:start w:val="800"/>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16">
    <w:nsid w:val="48B640D3"/>
    <w:multiLevelType w:val="hybridMultilevel"/>
    <w:tmpl w:val="354CEED8"/>
    <w:lvl w:ilvl="0" w:tplc="3202DB94">
      <w:start w:val="100"/>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nsid w:val="58267882"/>
    <w:multiLevelType w:val="hybridMultilevel"/>
    <w:tmpl w:val="D55E39B4"/>
    <w:lvl w:ilvl="0" w:tplc="70C4970A">
      <w:start w:val="1"/>
      <w:numFmt w:val="decimal"/>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18">
    <w:nsid w:val="5FCC6346"/>
    <w:multiLevelType w:val="multilevel"/>
    <w:tmpl w:val="7C6003EE"/>
    <w:lvl w:ilvl="0">
      <w:start w:val="2"/>
      <w:numFmt w:val="decimal"/>
      <w:lvlText w:val="%1"/>
      <w:lvlJc w:val="left"/>
      <w:pPr>
        <w:ind w:left="360" w:hanging="36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19">
    <w:nsid w:val="61583757"/>
    <w:multiLevelType w:val="hybridMultilevel"/>
    <w:tmpl w:val="7B7A8AB6"/>
    <w:lvl w:ilvl="0" w:tplc="88DE35FE">
      <w:start w:val="2"/>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0">
    <w:nsid w:val="639179EE"/>
    <w:multiLevelType w:val="hybridMultilevel"/>
    <w:tmpl w:val="C3F66806"/>
    <w:lvl w:ilvl="0" w:tplc="0B6228CA">
      <w:start w:val="1"/>
      <w:numFmt w:val="decimal"/>
      <w:lvlText w:val="%1."/>
      <w:lvlJc w:val="left"/>
      <w:pPr>
        <w:ind w:left="502" w:hanging="360"/>
      </w:pPr>
      <w:rPr>
        <w:rFonts w:hint="default"/>
        <w:b/>
        <w:i w:val="0"/>
        <w:sz w:val="22"/>
        <w:szCs w:val="22"/>
        <w:lang w:val="es-ES"/>
      </w:rPr>
    </w:lvl>
    <w:lvl w:ilvl="1" w:tplc="46C2E402">
      <w:start w:val="1"/>
      <w:numFmt w:val="lowerLetter"/>
      <w:lvlText w:val="%2."/>
      <w:lvlJc w:val="left"/>
      <w:pPr>
        <w:ind w:left="1440" w:hanging="360"/>
      </w:pPr>
    </w:lvl>
    <w:lvl w:ilvl="2" w:tplc="D9AA020C" w:tentative="1">
      <w:start w:val="1"/>
      <w:numFmt w:val="lowerRoman"/>
      <w:lvlText w:val="%3."/>
      <w:lvlJc w:val="right"/>
      <w:pPr>
        <w:ind w:left="2160" w:hanging="180"/>
      </w:pPr>
    </w:lvl>
    <w:lvl w:ilvl="3" w:tplc="D3BC5564" w:tentative="1">
      <w:start w:val="1"/>
      <w:numFmt w:val="decimal"/>
      <w:lvlText w:val="%4."/>
      <w:lvlJc w:val="left"/>
      <w:pPr>
        <w:ind w:left="2880" w:hanging="360"/>
      </w:pPr>
    </w:lvl>
    <w:lvl w:ilvl="4" w:tplc="597EA294" w:tentative="1">
      <w:start w:val="1"/>
      <w:numFmt w:val="lowerLetter"/>
      <w:lvlText w:val="%5."/>
      <w:lvlJc w:val="left"/>
      <w:pPr>
        <w:ind w:left="3600" w:hanging="360"/>
      </w:pPr>
    </w:lvl>
    <w:lvl w:ilvl="5" w:tplc="8EB40310" w:tentative="1">
      <w:start w:val="1"/>
      <w:numFmt w:val="lowerRoman"/>
      <w:lvlText w:val="%6."/>
      <w:lvlJc w:val="right"/>
      <w:pPr>
        <w:ind w:left="4320" w:hanging="180"/>
      </w:pPr>
    </w:lvl>
    <w:lvl w:ilvl="6" w:tplc="D7AC881C" w:tentative="1">
      <w:start w:val="1"/>
      <w:numFmt w:val="decimal"/>
      <w:lvlText w:val="%7."/>
      <w:lvlJc w:val="left"/>
      <w:pPr>
        <w:ind w:left="5040" w:hanging="360"/>
      </w:pPr>
    </w:lvl>
    <w:lvl w:ilvl="7" w:tplc="2864C71E" w:tentative="1">
      <w:start w:val="1"/>
      <w:numFmt w:val="lowerLetter"/>
      <w:lvlText w:val="%8."/>
      <w:lvlJc w:val="left"/>
      <w:pPr>
        <w:ind w:left="5760" w:hanging="360"/>
      </w:pPr>
    </w:lvl>
    <w:lvl w:ilvl="8" w:tplc="5290C386" w:tentative="1">
      <w:start w:val="1"/>
      <w:numFmt w:val="lowerRoman"/>
      <w:lvlText w:val="%9."/>
      <w:lvlJc w:val="right"/>
      <w:pPr>
        <w:ind w:left="6480" w:hanging="180"/>
      </w:pPr>
    </w:lvl>
  </w:abstractNum>
  <w:abstractNum w:abstractNumId="21">
    <w:nsid w:val="63A85D74"/>
    <w:multiLevelType w:val="hybridMultilevel"/>
    <w:tmpl w:val="205CE784"/>
    <w:lvl w:ilvl="0" w:tplc="6C9C2C4E">
      <w:start w:val="19"/>
      <w:numFmt w:val="decimal"/>
      <w:lvlText w:val="%1."/>
      <w:lvlJc w:val="left"/>
      <w:pPr>
        <w:ind w:left="735" w:hanging="375"/>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2">
    <w:nsid w:val="65DF7246"/>
    <w:multiLevelType w:val="multilevel"/>
    <w:tmpl w:val="91529206"/>
    <w:lvl w:ilvl="0">
      <w:start w:val="1"/>
      <w:numFmt w:val="bullet"/>
      <w:lvlText w:val=""/>
      <w:lvlJc w:val="left"/>
      <w:pPr>
        <w:ind w:left="360" w:hanging="360"/>
      </w:pPr>
      <w:rPr>
        <w:rFonts w:ascii="Symbol" w:hAnsi="Symbol" w:hint="default"/>
        <w:sz w:val="22"/>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66965BA2"/>
    <w:multiLevelType w:val="hybridMultilevel"/>
    <w:tmpl w:val="8B20F334"/>
    <w:lvl w:ilvl="0" w:tplc="88DE35FE">
      <w:start w:val="2"/>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4">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25">
    <w:nsid w:val="7BA4278C"/>
    <w:multiLevelType w:val="hybridMultilevel"/>
    <w:tmpl w:val="C10220E2"/>
    <w:lvl w:ilvl="0" w:tplc="4AFCF2C2">
      <w:numFmt w:val="bullet"/>
      <w:lvlText w:val="-"/>
      <w:lvlJc w:val="left"/>
      <w:pPr>
        <w:ind w:left="767" w:hanging="360"/>
      </w:pPr>
      <w:rPr>
        <w:rFonts w:ascii="Tahoma" w:eastAsia="Times New Roman" w:hAnsi="Tahoma" w:cs="Tahoma" w:hint="default"/>
      </w:rPr>
    </w:lvl>
    <w:lvl w:ilvl="1" w:tplc="400A0003" w:tentative="1">
      <w:start w:val="1"/>
      <w:numFmt w:val="bullet"/>
      <w:lvlText w:val="o"/>
      <w:lvlJc w:val="left"/>
      <w:pPr>
        <w:ind w:left="1487" w:hanging="360"/>
      </w:pPr>
      <w:rPr>
        <w:rFonts w:ascii="Courier New" w:hAnsi="Courier New" w:cs="Courier New" w:hint="default"/>
      </w:rPr>
    </w:lvl>
    <w:lvl w:ilvl="2" w:tplc="400A0005" w:tentative="1">
      <w:start w:val="1"/>
      <w:numFmt w:val="bullet"/>
      <w:lvlText w:val=""/>
      <w:lvlJc w:val="left"/>
      <w:pPr>
        <w:ind w:left="2207" w:hanging="360"/>
      </w:pPr>
      <w:rPr>
        <w:rFonts w:ascii="Wingdings" w:hAnsi="Wingdings" w:hint="default"/>
      </w:rPr>
    </w:lvl>
    <w:lvl w:ilvl="3" w:tplc="400A0001" w:tentative="1">
      <w:start w:val="1"/>
      <w:numFmt w:val="bullet"/>
      <w:lvlText w:val=""/>
      <w:lvlJc w:val="left"/>
      <w:pPr>
        <w:ind w:left="2927" w:hanging="360"/>
      </w:pPr>
      <w:rPr>
        <w:rFonts w:ascii="Symbol" w:hAnsi="Symbol" w:hint="default"/>
      </w:rPr>
    </w:lvl>
    <w:lvl w:ilvl="4" w:tplc="400A0003" w:tentative="1">
      <w:start w:val="1"/>
      <w:numFmt w:val="bullet"/>
      <w:lvlText w:val="o"/>
      <w:lvlJc w:val="left"/>
      <w:pPr>
        <w:ind w:left="3647" w:hanging="360"/>
      </w:pPr>
      <w:rPr>
        <w:rFonts w:ascii="Courier New" w:hAnsi="Courier New" w:cs="Courier New" w:hint="default"/>
      </w:rPr>
    </w:lvl>
    <w:lvl w:ilvl="5" w:tplc="400A0005" w:tentative="1">
      <w:start w:val="1"/>
      <w:numFmt w:val="bullet"/>
      <w:lvlText w:val=""/>
      <w:lvlJc w:val="left"/>
      <w:pPr>
        <w:ind w:left="4367" w:hanging="360"/>
      </w:pPr>
      <w:rPr>
        <w:rFonts w:ascii="Wingdings" w:hAnsi="Wingdings" w:hint="default"/>
      </w:rPr>
    </w:lvl>
    <w:lvl w:ilvl="6" w:tplc="400A0001" w:tentative="1">
      <w:start w:val="1"/>
      <w:numFmt w:val="bullet"/>
      <w:lvlText w:val=""/>
      <w:lvlJc w:val="left"/>
      <w:pPr>
        <w:ind w:left="5087" w:hanging="360"/>
      </w:pPr>
      <w:rPr>
        <w:rFonts w:ascii="Symbol" w:hAnsi="Symbol" w:hint="default"/>
      </w:rPr>
    </w:lvl>
    <w:lvl w:ilvl="7" w:tplc="400A0003" w:tentative="1">
      <w:start w:val="1"/>
      <w:numFmt w:val="bullet"/>
      <w:lvlText w:val="o"/>
      <w:lvlJc w:val="left"/>
      <w:pPr>
        <w:ind w:left="5807" w:hanging="360"/>
      </w:pPr>
      <w:rPr>
        <w:rFonts w:ascii="Courier New" w:hAnsi="Courier New" w:cs="Courier New" w:hint="default"/>
      </w:rPr>
    </w:lvl>
    <w:lvl w:ilvl="8" w:tplc="400A0005" w:tentative="1">
      <w:start w:val="1"/>
      <w:numFmt w:val="bullet"/>
      <w:lvlText w:val=""/>
      <w:lvlJc w:val="left"/>
      <w:pPr>
        <w:ind w:left="6527" w:hanging="360"/>
      </w:pPr>
      <w:rPr>
        <w:rFonts w:ascii="Wingdings" w:hAnsi="Wingdings" w:hint="default"/>
      </w:rPr>
    </w:lvl>
  </w:abstractNum>
  <w:abstractNum w:abstractNumId="26">
    <w:nsid w:val="7D4C2B62"/>
    <w:multiLevelType w:val="hybridMultilevel"/>
    <w:tmpl w:val="0684360E"/>
    <w:lvl w:ilvl="0" w:tplc="88DE35FE">
      <w:start w:val="2"/>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20"/>
  </w:num>
  <w:num w:numId="4">
    <w:abstractNumId w:val="24"/>
  </w:num>
  <w:num w:numId="5">
    <w:abstractNumId w:val="15"/>
  </w:num>
  <w:num w:numId="6">
    <w:abstractNumId w:val="4"/>
  </w:num>
  <w:num w:numId="7">
    <w:abstractNumId w:val="6"/>
  </w:num>
  <w:num w:numId="8">
    <w:abstractNumId w:val="23"/>
  </w:num>
  <w:num w:numId="9">
    <w:abstractNumId w:val="3"/>
  </w:num>
  <w:num w:numId="10">
    <w:abstractNumId w:val="11"/>
  </w:num>
  <w:num w:numId="11">
    <w:abstractNumId w:val="25"/>
  </w:num>
  <w:num w:numId="12">
    <w:abstractNumId w:val="1"/>
  </w:num>
  <w:num w:numId="13">
    <w:abstractNumId w:val="10"/>
  </w:num>
  <w:num w:numId="14">
    <w:abstractNumId w:val="26"/>
  </w:num>
  <w:num w:numId="15">
    <w:abstractNumId w:val="13"/>
  </w:num>
  <w:num w:numId="16">
    <w:abstractNumId w:val="0"/>
  </w:num>
  <w:num w:numId="17">
    <w:abstractNumId w:val="21"/>
  </w:num>
  <w:num w:numId="18">
    <w:abstractNumId w:val="22"/>
  </w:num>
  <w:num w:numId="19">
    <w:abstractNumId w:val="2"/>
  </w:num>
  <w:num w:numId="20">
    <w:abstractNumId w:val="17"/>
  </w:num>
  <w:num w:numId="21">
    <w:abstractNumId w:val="5"/>
  </w:num>
  <w:num w:numId="22">
    <w:abstractNumId w:val="7"/>
  </w:num>
  <w:num w:numId="23">
    <w:abstractNumId w:val="18"/>
  </w:num>
  <w:num w:numId="24">
    <w:abstractNumId w:val="16"/>
  </w:num>
  <w:num w:numId="25">
    <w:abstractNumId w:val="14"/>
  </w:num>
  <w:num w:numId="26">
    <w:abstractNumId w:val="9"/>
  </w:num>
  <w:num w:numId="27">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ES_tradnl" w:vendorID="64" w:dllVersion="131078" w:nlCheck="1" w:checkStyle="1"/>
  <w:activeWritingStyle w:appName="MSWord" w:lang="es-BO" w:vendorID="64" w:dllVersion="131078" w:nlCheck="1" w:checkStyle="1"/>
  <w:activeWritingStyle w:appName="MSWord" w:lang="es-ES" w:vendorID="64" w:dllVersion="131078" w:nlCheck="1" w:checkStyle="1"/>
  <w:activeWritingStyle w:appName="MSWord" w:lang="en-GB"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5B3C"/>
    <w:rsid w:val="0000149D"/>
    <w:rsid w:val="00003802"/>
    <w:rsid w:val="00006F7C"/>
    <w:rsid w:val="00007794"/>
    <w:rsid w:val="00007FA6"/>
    <w:rsid w:val="00010F53"/>
    <w:rsid w:val="00012ABD"/>
    <w:rsid w:val="00014643"/>
    <w:rsid w:val="000147CA"/>
    <w:rsid w:val="00016E7F"/>
    <w:rsid w:val="00021E0B"/>
    <w:rsid w:val="000228B3"/>
    <w:rsid w:val="00023B14"/>
    <w:rsid w:val="000251EE"/>
    <w:rsid w:val="000267DB"/>
    <w:rsid w:val="00027BC8"/>
    <w:rsid w:val="000315EF"/>
    <w:rsid w:val="00031B26"/>
    <w:rsid w:val="00041457"/>
    <w:rsid w:val="000433EE"/>
    <w:rsid w:val="0004748F"/>
    <w:rsid w:val="00050D39"/>
    <w:rsid w:val="00052E54"/>
    <w:rsid w:val="0005783F"/>
    <w:rsid w:val="0006359F"/>
    <w:rsid w:val="000649BD"/>
    <w:rsid w:val="00064ADA"/>
    <w:rsid w:val="00072827"/>
    <w:rsid w:val="000728C9"/>
    <w:rsid w:val="00072C97"/>
    <w:rsid w:val="00083C58"/>
    <w:rsid w:val="00087700"/>
    <w:rsid w:val="00087D29"/>
    <w:rsid w:val="0009070A"/>
    <w:rsid w:val="000907BC"/>
    <w:rsid w:val="00090EA2"/>
    <w:rsid w:val="0009144F"/>
    <w:rsid w:val="000927FA"/>
    <w:rsid w:val="000A42E7"/>
    <w:rsid w:val="000A4EDB"/>
    <w:rsid w:val="000A6237"/>
    <w:rsid w:val="000A7A04"/>
    <w:rsid w:val="000A7A78"/>
    <w:rsid w:val="000B0985"/>
    <w:rsid w:val="000B1468"/>
    <w:rsid w:val="000B23B9"/>
    <w:rsid w:val="000B344E"/>
    <w:rsid w:val="000B6157"/>
    <w:rsid w:val="000C05E6"/>
    <w:rsid w:val="000C143F"/>
    <w:rsid w:val="000C59D5"/>
    <w:rsid w:val="000D1806"/>
    <w:rsid w:val="000D1F98"/>
    <w:rsid w:val="000D3142"/>
    <w:rsid w:val="000D476C"/>
    <w:rsid w:val="000E1AC5"/>
    <w:rsid w:val="000E319D"/>
    <w:rsid w:val="000E35BF"/>
    <w:rsid w:val="000E4B0E"/>
    <w:rsid w:val="000E4DB9"/>
    <w:rsid w:val="000E5C79"/>
    <w:rsid w:val="000E5D59"/>
    <w:rsid w:val="000F17D5"/>
    <w:rsid w:val="000F306D"/>
    <w:rsid w:val="000F4826"/>
    <w:rsid w:val="000F5CD7"/>
    <w:rsid w:val="00101238"/>
    <w:rsid w:val="001012EA"/>
    <w:rsid w:val="00101C3D"/>
    <w:rsid w:val="0010368B"/>
    <w:rsid w:val="001054E2"/>
    <w:rsid w:val="001063A2"/>
    <w:rsid w:val="00111559"/>
    <w:rsid w:val="00116B00"/>
    <w:rsid w:val="0011747C"/>
    <w:rsid w:val="0012279C"/>
    <w:rsid w:val="00125AC9"/>
    <w:rsid w:val="00126C43"/>
    <w:rsid w:val="0013021E"/>
    <w:rsid w:val="00131AEF"/>
    <w:rsid w:val="00135284"/>
    <w:rsid w:val="001373DE"/>
    <w:rsid w:val="00137847"/>
    <w:rsid w:val="00140E26"/>
    <w:rsid w:val="001413DA"/>
    <w:rsid w:val="0014655C"/>
    <w:rsid w:val="00151140"/>
    <w:rsid w:val="00155ACC"/>
    <w:rsid w:val="00155AD5"/>
    <w:rsid w:val="00156933"/>
    <w:rsid w:val="00157861"/>
    <w:rsid w:val="00161011"/>
    <w:rsid w:val="001622E4"/>
    <w:rsid w:val="00162ADD"/>
    <w:rsid w:val="00165AF8"/>
    <w:rsid w:val="00165DE8"/>
    <w:rsid w:val="00165E56"/>
    <w:rsid w:val="00167045"/>
    <w:rsid w:val="001703DD"/>
    <w:rsid w:val="0017075C"/>
    <w:rsid w:val="00170B11"/>
    <w:rsid w:val="0017113A"/>
    <w:rsid w:val="00180A6C"/>
    <w:rsid w:val="00187992"/>
    <w:rsid w:val="00190B54"/>
    <w:rsid w:val="001936D2"/>
    <w:rsid w:val="00195B3C"/>
    <w:rsid w:val="00197285"/>
    <w:rsid w:val="001A0F8A"/>
    <w:rsid w:val="001A32AF"/>
    <w:rsid w:val="001A405A"/>
    <w:rsid w:val="001A48C0"/>
    <w:rsid w:val="001A4D5E"/>
    <w:rsid w:val="001A6940"/>
    <w:rsid w:val="001A7CBE"/>
    <w:rsid w:val="001B33CC"/>
    <w:rsid w:val="001B5E04"/>
    <w:rsid w:val="001B72CD"/>
    <w:rsid w:val="001B7876"/>
    <w:rsid w:val="001C2F03"/>
    <w:rsid w:val="001D04A9"/>
    <w:rsid w:val="001D31DB"/>
    <w:rsid w:val="001D4EDA"/>
    <w:rsid w:val="001D6654"/>
    <w:rsid w:val="001E2DC5"/>
    <w:rsid w:val="001F22ED"/>
    <w:rsid w:val="001F4CC9"/>
    <w:rsid w:val="001F4F14"/>
    <w:rsid w:val="001F55E9"/>
    <w:rsid w:val="001F6C85"/>
    <w:rsid w:val="001F72DB"/>
    <w:rsid w:val="00203B82"/>
    <w:rsid w:val="0021154D"/>
    <w:rsid w:val="002172A9"/>
    <w:rsid w:val="002229B6"/>
    <w:rsid w:val="00226059"/>
    <w:rsid w:val="0022659E"/>
    <w:rsid w:val="0022768D"/>
    <w:rsid w:val="00235A78"/>
    <w:rsid w:val="00244587"/>
    <w:rsid w:val="00244A44"/>
    <w:rsid w:val="00247347"/>
    <w:rsid w:val="00250A1B"/>
    <w:rsid w:val="00252749"/>
    <w:rsid w:val="00254444"/>
    <w:rsid w:val="00267282"/>
    <w:rsid w:val="00270C01"/>
    <w:rsid w:val="00275A32"/>
    <w:rsid w:val="00276308"/>
    <w:rsid w:val="00280631"/>
    <w:rsid w:val="00280FE0"/>
    <w:rsid w:val="0028334E"/>
    <w:rsid w:val="00286C21"/>
    <w:rsid w:val="00290608"/>
    <w:rsid w:val="00291450"/>
    <w:rsid w:val="002927F4"/>
    <w:rsid w:val="00292FF6"/>
    <w:rsid w:val="002936D2"/>
    <w:rsid w:val="00294A52"/>
    <w:rsid w:val="0029679B"/>
    <w:rsid w:val="00296F17"/>
    <w:rsid w:val="002A36B2"/>
    <w:rsid w:val="002A3850"/>
    <w:rsid w:val="002B08DE"/>
    <w:rsid w:val="002B546A"/>
    <w:rsid w:val="002B7C38"/>
    <w:rsid w:val="002C1AE0"/>
    <w:rsid w:val="002C3824"/>
    <w:rsid w:val="002C4321"/>
    <w:rsid w:val="002D1621"/>
    <w:rsid w:val="002D42E3"/>
    <w:rsid w:val="002E0BBC"/>
    <w:rsid w:val="002E3325"/>
    <w:rsid w:val="002E343C"/>
    <w:rsid w:val="002F60B8"/>
    <w:rsid w:val="00300054"/>
    <w:rsid w:val="00301EB3"/>
    <w:rsid w:val="00303588"/>
    <w:rsid w:val="0031271B"/>
    <w:rsid w:val="00315DC7"/>
    <w:rsid w:val="00325C1C"/>
    <w:rsid w:val="003268B4"/>
    <w:rsid w:val="00332F6C"/>
    <w:rsid w:val="003367E1"/>
    <w:rsid w:val="00337699"/>
    <w:rsid w:val="00337921"/>
    <w:rsid w:val="003401B5"/>
    <w:rsid w:val="003433EF"/>
    <w:rsid w:val="00344880"/>
    <w:rsid w:val="00344E18"/>
    <w:rsid w:val="003459C9"/>
    <w:rsid w:val="003476DB"/>
    <w:rsid w:val="00350497"/>
    <w:rsid w:val="00352973"/>
    <w:rsid w:val="00352C77"/>
    <w:rsid w:val="00353B1C"/>
    <w:rsid w:val="003545C1"/>
    <w:rsid w:val="0035777B"/>
    <w:rsid w:val="00361652"/>
    <w:rsid w:val="00363D85"/>
    <w:rsid w:val="003648CB"/>
    <w:rsid w:val="003649A3"/>
    <w:rsid w:val="00365DD5"/>
    <w:rsid w:val="003668A8"/>
    <w:rsid w:val="00370193"/>
    <w:rsid w:val="00371E0C"/>
    <w:rsid w:val="0037300E"/>
    <w:rsid w:val="00373D22"/>
    <w:rsid w:val="00373E47"/>
    <w:rsid w:val="00375650"/>
    <w:rsid w:val="0037585F"/>
    <w:rsid w:val="00383E61"/>
    <w:rsid w:val="0039284E"/>
    <w:rsid w:val="00394228"/>
    <w:rsid w:val="003A0169"/>
    <w:rsid w:val="003A0660"/>
    <w:rsid w:val="003A20FA"/>
    <w:rsid w:val="003B3D25"/>
    <w:rsid w:val="003B7992"/>
    <w:rsid w:val="003C2524"/>
    <w:rsid w:val="003C2AC6"/>
    <w:rsid w:val="003C3967"/>
    <w:rsid w:val="003C4D86"/>
    <w:rsid w:val="003C6132"/>
    <w:rsid w:val="003C78D3"/>
    <w:rsid w:val="003D538B"/>
    <w:rsid w:val="003D5BB9"/>
    <w:rsid w:val="003D63D2"/>
    <w:rsid w:val="003D6AF1"/>
    <w:rsid w:val="003D7070"/>
    <w:rsid w:val="003E1F5A"/>
    <w:rsid w:val="003E21C0"/>
    <w:rsid w:val="003E2688"/>
    <w:rsid w:val="003E4788"/>
    <w:rsid w:val="003E4B3E"/>
    <w:rsid w:val="003E4F94"/>
    <w:rsid w:val="003E51A2"/>
    <w:rsid w:val="003E7424"/>
    <w:rsid w:val="003E764F"/>
    <w:rsid w:val="003F463E"/>
    <w:rsid w:val="003F46BE"/>
    <w:rsid w:val="003F595E"/>
    <w:rsid w:val="003F6337"/>
    <w:rsid w:val="00400D81"/>
    <w:rsid w:val="00402121"/>
    <w:rsid w:val="0040587E"/>
    <w:rsid w:val="004059C3"/>
    <w:rsid w:val="00406927"/>
    <w:rsid w:val="00410FE2"/>
    <w:rsid w:val="00411DEE"/>
    <w:rsid w:val="004134A8"/>
    <w:rsid w:val="004167F7"/>
    <w:rsid w:val="00420E26"/>
    <w:rsid w:val="0042199E"/>
    <w:rsid w:val="00425F34"/>
    <w:rsid w:val="00431D34"/>
    <w:rsid w:val="00440DB0"/>
    <w:rsid w:val="004413FF"/>
    <w:rsid w:val="00444DCA"/>
    <w:rsid w:val="0044518C"/>
    <w:rsid w:val="004468FF"/>
    <w:rsid w:val="00446B53"/>
    <w:rsid w:val="00447F1F"/>
    <w:rsid w:val="00453FB0"/>
    <w:rsid w:val="004550C1"/>
    <w:rsid w:val="0045595F"/>
    <w:rsid w:val="00455B1A"/>
    <w:rsid w:val="00456634"/>
    <w:rsid w:val="004607E0"/>
    <w:rsid w:val="004630F6"/>
    <w:rsid w:val="00464312"/>
    <w:rsid w:val="00464744"/>
    <w:rsid w:val="00470898"/>
    <w:rsid w:val="00470C51"/>
    <w:rsid w:val="004717BC"/>
    <w:rsid w:val="00471D00"/>
    <w:rsid w:val="004726AE"/>
    <w:rsid w:val="0047509F"/>
    <w:rsid w:val="00475566"/>
    <w:rsid w:val="00475C0B"/>
    <w:rsid w:val="00476798"/>
    <w:rsid w:val="00477C7F"/>
    <w:rsid w:val="00495C35"/>
    <w:rsid w:val="00496DB8"/>
    <w:rsid w:val="004A0EFB"/>
    <w:rsid w:val="004A1835"/>
    <w:rsid w:val="004A1EB3"/>
    <w:rsid w:val="004A1F84"/>
    <w:rsid w:val="004A5ED1"/>
    <w:rsid w:val="004A7D67"/>
    <w:rsid w:val="004B0146"/>
    <w:rsid w:val="004B14C5"/>
    <w:rsid w:val="004B18E1"/>
    <w:rsid w:val="004B3215"/>
    <w:rsid w:val="004B329F"/>
    <w:rsid w:val="004B696C"/>
    <w:rsid w:val="004B7EB3"/>
    <w:rsid w:val="004C20D0"/>
    <w:rsid w:val="004C6AB3"/>
    <w:rsid w:val="004D403A"/>
    <w:rsid w:val="004D67C5"/>
    <w:rsid w:val="004E0431"/>
    <w:rsid w:val="004E25CA"/>
    <w:rsid w:val="004E61D5"/>
    <w:rsid w:val="004E6686"/>
    <w:rsid w:val="004E6A73"/>
    <w:rsid w:val="004E775B"/>
    <w:rsid w:val="004F05EF"/>
    <w:rsid w:val="004F22BF"/>
    <w:rsid w:val="004F589F"/>
    <w:rsid w:val="004F6D90"/>
    <w:rsid w:val="004F7FC3"/>
    <w:rsid w:val="00500EF6"/>
    <w:rsid w:val="005035AF"/>
    <w:rsid w:val="005045FD"/>
    <w:rsid w:val="005057A0"/>
    <w:rsid w:val="00507FB1"/>
    <w:rsid w:val="005116F3"/>
    <w:rsid w:val="00512505"/>
    <w:rsid w:val="00524E70"/>
    <w:rsid w:val="00525D1D"/>
    <w:rsid w:val="00526745"/>
    <w:rsid w:val="00530260"/>
    <w:rsid w:val="00531310"/>
    <w:rsid w:val="00532863"/>
    <w:rsid w:val="00533F5F"/>
    <w:rsid w:val="00534992"/>
    <w:rsid w:val="00541D2A"/>
    <w:rsid w:val="005504DE"/>
    <w:rsid w:val="005515CF"/>
    <w:rsid w:val="0055196F"/>
    <w:rsid w:val="005550D2"/>
    <w:rsid w:val="00560A2B"/>
    <w:rsid w:val="00561018"/>
    <w:rsid w:val="005611D7"/>
    <w:rsid w:val="00561D34"/>
    <w:rsid w:val="00561E80"/>
    <w:rsid w:val="005657D2"/>
    <w:rsid w:val="005714B5"/>
    <w:rsid w:val="00572511"/>
    <w:rsid w:val="00581DE1"/>
    <w:rsid w:val="00584F83"/>
    <w:rsid w:val="0058546A"/>
    <w:rsid w:val="00585C5A"/>
    <w:rsid w:val="00585F5F"/>
    <w:rsid w:val="00591F30"/>
    <w:rsid w:val="00592CB6"/>
    <w:rsid w:val="005959DE"/>
    <w:rsid w:val="00595C32"/>
    <w:rsid w:val="005969C2"/>
    <w:rsid w:val="005A0A78"/>
    <w:rsid w:val="005A233E"/>
    <w:rsid w:val="005A42BC"/>
    <w:rsid w:val="005B29D9"/>
    <w:rsid w:val="005B3073"/>
    <w:rsid w:val="005B4449"/>
    <w:rsid w:val="005B7325"/>
    <w:rsid w:val="005C1C5D"/>
    <w:rsid w:val="005C3C83"/>
    <w:rsid w:val="005C68C9"/>
    <w:rsid w:val="005C740E"/>
    <w:rsid w:val="005D7B0C"/>
    <w:rsid w:val="005E1561"/>
    <w:rsid w:val="005E3952"/>
    <w:rsid w:val="005E4F7C"/>
    <w:rsid w:val="005E7E7B"/>
    <w:rsid w:val="005F05B8"/>
    <w:rsid w:val="005F38E6"/>
    <w:rsid w:val="006012DB"/>
    <w:rsid w:val="00606F00"/>
    <w:rsid w:val="00607043"/>
    <w:rsid w:val="006153FD"/>
    <w:rsid w:val="0061731E"/>
    <w:rsid w:val="006219F9"/>
    <w:rsid w:val="00623B2B"/>
    <w:rsid w:val="00625906"/>
    <w:rsid w:val="00630A9A"/>
    <w:rsid w:val="0063601D"/>
    <w:rsid w:val="00636EBE"/>
    <w:rsid w:val="006403CC"/>
    <w:rsid w:val="00642B3F"/>
    <w:rsid w:val="0064402C"/>
    <w:rsid w:val="00645D6C"/>
    <w:rsid w:val="00647A15"/>
    <w:rsid w:val="00650563"/>
    <w:rsid w:val="006534BF"/>
    <w:rsid w:val="006558E6"/>
    <w:rsid w:val="00656C1C"/>
    <w:rsid w:val="00660BF0"/>
    <w:rsid w:val="0066280A"/>
    <w:rsid w:val="00663086"/>
    <w:rsid w:val="00663A84"/>
    <w:rsid w:val="00665275"/>
    <w:rsid w:val="00665596"/>
    <w:rsid w:val="00665A3F"/>
    <w:rsid w:val="00665FB6"/>
    <w:rsid w:val="00666075"/>
    <w:rsid w:val="0066737D"/>
    <w:rsid w:val="0068343E"/>
    <w:rsid w:val="00683686"/>
    <w:rsid w:val="00684800"/>
    <w:rsid w:val="00686E59"/>
    <w:rsid w:val="006916EC"/>
    <w:rsid w:val="006930DC"/>
    <w:rsid w:val="00694224"/>
    <w:rsid w:val="00694797"/>
    <w:rsid w:val="006969C2"/>
    <w:rsid w:val="006A2750"/>
    <w:rsid w:val="006A2756"/>
    <w:rsid w:val="006A2A62"/>
    <w:rsid w:val="006B2C8D"/>
    <w:rsid w:val="006B326B"/>
    <w:rsid w:val="006B5A15"/>
    <w:rsid w:val="006B5FB0"/>
    <w:rsid w:val="006B7B9F"/>
    <w:rsid w:val="006C23DC"/>
    <w:rsid w:val="006C2448"/>
    <w:rsid w:val="006C2C19"/>
    <w:rsid w:val="006C458A"/>
    <w:rsid w:val="006C6127"/>
    <w:rsid w:val="006D0DF2"/>
    <w:rsid w:val="006D1AD1"/>
    <w:rsid w:val="006D3212"/>
    <w:rsid w:val="006D38B7"/>
    <w:rsid w:val="006D5C50"/>
    <w:rsid w:val="006D6486"/>
    <w:rsid w:val="006D6E5C"/>
    <w:rsid w:val="006D72BE"/>
    <w:rsid w:val="006E0B6E"/>
    <w:rsid w:val="006E0FDB"/>
    <w:rsid w:val="006E20A0"/>
    <w:rsid w:val="006E2DBC"/>
    <w:rsid w:val="006E51B8"/>
    <w:rsid w:val="006E560C"/>
    <w:rsid w:val="006E62CB"/>
    <w:rsid w:val="006F2812"/>
    <w:rsid w:val="006F5A63"/>
    <w:rsid w:val="006F66B5"/>
    <w:rsid w:val="006F69C2"/>
    <w:rsid w:val="007013CF"/>
    <w:rsid w:val="00703DFE"/>
    <w:rsid w:val="00703E8D"/>
    <w:rsid w:val="007051B8"/>
    <w:rsid w:val="007059CC"/>
    <w:rsid w:val="0070706C"/>
    <w:rsid w:val="00711E1C"/>
    <w:rsid w:val="0071232F"/>
    <w:rsid w:val="00713A2D"/>
    <w:rsid w:val="00715F9E"/>
    <w:rsid w:val="00720012"/>
    <w:rsid w:val="00723088"/>
    <w:rsid w:val="00726C64"/>
    <w:rsid w:val="00732A6F"/>
    <w:rsid w:val="007359EE"/>
    <w:rsid w:val="00736DDC"/>
    <w:rsid w:val="00737F08"/>
    <w:rsid w:val="007407DF"/>
    <w:rsid w:val="00750788"/>
    <w:rsid w:val="00755F6E"/>
    <w:rsid w:val="0076186A"/>
    <w:rsid w:val="00763815"/>
    <w:rsid w:val="00764A75"/>
    <w:rsid w:val="00767F6A"/>
    <w:rsid w:val="00772B6D"/>
    <w:rsid w:val="00772C9D"/>
    <w:rsid w:val="0077730F"/>
    <w:rsid w:val="00780A0B"/>
    <w:rsid w:val="00782FD2"/>
    <w:rsid w:val="00786639"/>
    <w:rsid w:val="00787435"/>
    <w:rsid w:val="00787B26"/>
    <w:rsid w:val="00790D4F"/>
    <w:rsid w:val="007937ED"/>
    <w:rsid w:val="0079446C"/>
    <w:rsid w:val="007966CC"/>
    <w:rsid w:val="00796E01"/>
    <w:rsid w:val="007A2939"/>
    <w:rsid w:val="007A2BE2"/>
    <w:rsid w:val="007A32F3"/>
    <w:rsid w:val="007A52E3"/>
    <w:rsid w:val="007A7E06"/>
    <w:rsid w:val="007B4ABF"/>
    <w:rsid w:val="007B5048"/>
    <w:rsid w:val="007C1898"/>
    <w:rsid w:val="007C234F"/>
    <w:rsid w:val="007C2730"/>
    <w:rsid w:val="007C5491"/>
    <w:rsid w:val="007C5B56"/>
    <w:rsid w:val="007C6214"/>
    <w:rsid w:val="007D01A2"/>
    <w:rsid w:val="007D0D33"/>
    <w:rsid w:val="007D22AB"/>
    <w:rsid w:val="007D27FE"/>
    <w:rsid w:val="007D3287"/>
    <w:rsid w:val="007D6D16"/>
    <w:rsid w:val="007D74DD"/>
    <w:rsid w:val="007E1848"/>
    <w:rsid w:val="007E3219"/>
    <w:rsid w:val="007E3740"/>
    <w:rsid w:val="007E3EA5"/>
    <w:rsid w:val="007E43E1"/>
    <w:rsid w:val="007E5187"/>
    <w:rsid w:val="007E7264"/>
    <w:rsid w:val="007F2E3C"/>
    <w:rsid w:val="007F3522"/>
    <w:rsid w:val="007F713E"/>
    <w:rsid w:val="00801AC4"/>
    <w:rsid w:val="00801D5B"/>
    <w:rsid w:val="008030B8"/>
    <w:rsid w:val="00814086"/>
    <w:rsid w:val="00815B38"/>
    <w:rsid w:val="00816B70"/>
    <w:rsid w:val="008177F8"/>
    <w:rsid w:val="008202B5"/>
    <w:rsid w:val="0082188C"/>
    <w:rsid w:val="00824323"/>
    <w:rsid w:val="00826B2F"/>
    <w:rsid w:val="008302A5"/>
    <w:rsid w:val="008307A6"/>
    <w:rsid w:val="00834F4F"/>
    <w:rsid w:val="00837CEB"/>
    <w:rsid w:val="00842470"/>
    <w:rsid w:val="00860D2E"/>
    <w:rsid w:val="008637CC"/>
    <w:rsid w:val="00863D1E"/>
    <w:rsid w:val="008641CF"/>
    <w:rsid w:val="00865026"/>
    <w:rsid w:val="008670BD"/>
    <w:rsid w:val="00871569"/>
    <w:rsid w:val="00872364"/>
    <w:rsid w:val="008816C4"/>
    <w:rsid w:val="00883E38"/>
    <w:rsid w:val="00883ED7"/>
    <w:rsid w:val="008859E0"/>
    <w:rsid w:val="00890ECA"/>
    <w:rsid w:val="008968EB"/>
    <w:rsid w:val="00897AC7"/>
    <w:rsid w:val="008A7ADF"/>
    <w:rsid w:val="008B0326"/>
    <w:rsid w:val="008B2294"/>
    <w:rsid w:val="008B2630"/>
    <w:rsid w:val="008B3278"/>
    <w:rsid w:val="008B497E"/>
    <w:rsid w:val="008B76CF"/>
    <w:rsid w:val="008D4195"/>
    <w:rsid w:val="008D48C8"/>
    <w:rsid w:val="008D4A12"/>
    <w:rsid w:val="008E0EC6"/>
    <w:rsid w:val="008E2A35"/>
    <w:rsid w:val="008E468B"/>
    <w:rsid w:val="008E4D3D"/>
    <w:rsid w:val="008E723A"/>
    <w:rsid w:val="008F0E00"/>
    <w:rsid w:val="008F33AB"/>
    <w:rsid w:val="008F4776"/>
    <w:rsid w:val="008F5495"/>
    <w:rsid w:val="008F6AA4"/>
    <w:rsid w:val="00901D95"/>
    <w:rsid w:val="009071CB"/>
    <w:rsid w:val="00912076"/>
    <w:rsid w:val="00913733"/>
    <w:rsid w:val="009155AF"/>
    <w:rsid w:val="00916C7B"/>
    <w:rsid w:val="009222C6"/>
    <w:rsid w:val="009269E7"/>
    <w:rsid w:val="00927AFC"/>
    <w:rsid w:val="009310AC"/>
    <w:rsid w:val="0093794C"/>
    <w:rsid w:val="009433F3"/>
    <w:rsid w:val="00943C37"/>
    <w:rsid w:val="00943E6D"/>
    <w:rsid w:val="0095087C"/>
    <w:rsid w:val="0095513B"/>
    <w:rsid w:val="00956FCC"/>
    <w:rsid w:val="009606EB"/>
    <w:rsid w:val="00961904"/>
    <w:rsid w:val="00961AB2"/>
    <w:rsid w:val="0096490C"/>
    <w:rsid w:val="00966FF7"/>
    <w:rsid w:val="00971130"/>
    <w:rsid w:val="009725D2"/>
    <w:rsid w:val="00972C7D"/>
    <w:rsid w:val="009777F7"/>
    <w:rsid w:val="00977E59"/>
    <w:rsid w:val="00980F9A"/>
    <w:rsid w:val="00983F13"/>
    <w:rsid w:val="009857B3"/>
    <w:rsid w:val="00986971"/>
    <w:rsid w:val="009938B7"/>
    <w:rsid w:val="009957BC"/>
    <w:rsid w:val="00995FB2"/>
    <w:rsid w:val="009A79A9"/>
    <w:rsid w:val="009B0965"/>
    <w:rsid w:val="009B3D1C"/>
    <w:rsid w:val="009B764A"/>
    <w:rsid w:val="009C2B0B"/>
    <w:rsid w:val="009C2DE5"/>
    <w:rsid w:val="009C359B"/>
    <w:rsid w:val="009C4B34"/>
    <w:rsid w:val="009C60AA"/>
    <w:rsid w:val="009D1CB5"/>
    <w:rsid w:val="009D62EF"/>
    <w:rsid w:val="009E21DF"/>
    <w:rsid w:val="009E40E4"/>
    <w:rsid w:val="009E740E"/>
    <w:rsid w:val="009E7CBA"/>
    <w:rsid w:val="009F10A5"/>
    <w:rsid w:val="009F14DB"/>
    <w:rsid w:val="009F1B55"/>
    <w:rsid w:val="009F4C41"/>
    <w:rsid w:val="009F7ACE"/>
    <w:rsid w:val="009F7C40"/>
    <w:rsid w:val="00A0201D"/>
    <w:rsid w:val="00A03F07"/>
    <w:rsid w:val="00A0450F"/>
    <w:rsid w:val="00A0488D"/>
    <w:rsid w:val="00A052D8"/>
    <w:rsid w:val="00A069BC"/>
    <w:rsid w:val="00A06C40"/>
    <w:rsid w:val="00A1266A"/>
    <w:rsid w:val="00A14687"/>
    <w:rsid w:val="00A218F5"/>
    <w:rsid w:val="00A21F69"/>
    <w:rsid w:val="00A2421F"/>
    <w:rsid w:val="00A26D40"/>
    <w:rsid w:val="00A27847"/>
    <w:rsid w:val="00A314E9"/>
    <w:rsid w:val="00A32B00"/>
    <w:rsid w:val="00A334E1"/>
    <w:rsid w:val="00A343D3"/>
    <w:rsid w:val="00A43A0B"/>
    <w:rsid w:val="00A44088"/>
    <w:rsid w:val="00A44928"/>
    <w:rsid w:val="00A45D44"/>
    <w:rsid w:val="00A47CA8"/>
    <w:rsid w:val="00A53450"/>
    <w:rsid w:val="00A53F2E"/>
    <w:rsid w:val="00A56385"/>
    <w:rsid w:val="00A60B86"/>
    <w:rsid w:val="00A65303"/>
    <w:rsid w:val="00A65324"/>
    <w:rsid w:val="00A72270"/>
    <w:rsid w:val="00A75561"/>
    <w:rsid w:val="00A75E5B"/>
    <w:rsid w:val="00A769E1"/>
    <w:rsid w:val="00A77D93"/>
    <w:rsid w:val="00A84E7D"/>
    <w:rsid w:val="00A87E6F"/>
    <w:rsid w:val="00A90FDE"/>
    <w:rsid w:val="00A91EAB"/>
    <w:rsid w:val="00A92327"/>
    <w:rsid w:val="00A923E7"/>
    <w:rsid w:val="00A93EC7"/>
    <w:rsid w:val="00AA0951"/>
    <w:rsid w:val="00AA0BD0"/>
    <w:rsid w:val="00AA432C"/>
    <w:rsid w:val="00AB255B"/>
    <w:rsid w:val="00AB3575"/>
    <w:rsid w:val="00AC4AE5"/>
    <w:rsid w:val="00AC6B2D"/>
    <w:rsid w:val="00AD56E3"/>
    <w:rsid w:val="00AD5F33"/>
    <w:rsid w:val="00AE0929"/>
    <w:rsid w:val="00AE1D86"/>
    <w:rsid w:val="00AE2E11"/>
    <w:rsid w:val="00AE2E72"/>
    <w:rsid w:val="00AE59E5"/>
    <w:rsid w:val="00AF29D3"/>
    <w:rsid w:val="00AF68D1"/>
    <w:rsid w:val="00B001DE"/>
    <w:rsid w:val="00B01307"/>
    <w:rsid w:val="00B02517"/>
    <w:rsid w:val="00B02A9D"/>
    <w:rsid w:val="00B03B90"/>
    <w:rsid w:val="00B044CF"/>
    <w:rsid w:val="00B05749"/>
    <w:rsid w:val="00B057C9"/>
    <w:rsid w:val="00B109F2"/>
    <w:rsid w:val="00B14B10"/>
    <w:rsid w:val="00B158C7"/>
    <w:rsid w:val="00B212FA"/>
    <w:rsid w:val="00B216ED"/>
    <w:rsid w:val="00B22241"/>
    <w:rsid w:val="00B222D0"/>
    <w:rsid w:val="00B25B9F"/>
    <w:rsid w:val="00B27D4C"/>
    <w:rsid w:val="00B31CD0"/>
    <w:rsid w:val="00B3601D"/>
    <w:rsid w:val="00B3734B"/>
    <w:rsid w:val="00B37AD2"/>
    <w:rsid w:val="00B44D92"/>
    <w:rsid w:val="00B506AC"/>
    <w:rsid w:val="00B50B63"/>
    <w:rsid w:val="00B54D22"/>
    <w:rsid w:val="00B56983"/>
    <w:rsid w:val="00B62939"/>
    <w:rsid w:val="00B67AAA"/>
    <w:rsid w:val="00B70192"/>
    <w:rsid w:val="00B70872"/>
    <w:rsid w:val="00B711D4"/>
    <w:rsid w:val="00B73B94"/>
    <w:rsid w:val="00B751D3"/>
    <w:rsid w:val="00B7573E"/>
    <w:rsid w:val="00B77A7C"/>
    <w:rsid w:val="00B77E27"/>
    <w:rsid w:val="00B8462E"/>
    <w:rsid w:val="00B84C7B"/>
    <w:rsid w:val="00B878ED"/>
    <w:rsid w:val="00B909B0"/>
    <w:rsid w:val="00B912A4"/>
    <w:rsid w:val="00B928B9"/>
    <w:rsid w:val="00B93A80"/>
    <w:rsid w:val="00B97B6E"/>
    <w:rsid w:val="00BA187E"/>
    <w:rsid w:val="00BA3FC2"/>
    <w:rsid w:val="00BA4B14"/>
    <w:rsid w:val="00BA7581"/>
    <w:rsid w:val="00BB1DBD"/>
    <w:rsid w:val="00BB4690"/>
    <w:rsid w:val="00BB5722"/>
    <w:rsid w:val="00BC116C"/>
    <w:rsid w:val="00BC2874"/>
    <w:rsid w:val="00BC42EA"/>
    <w:rsid w:val="00BC5812"/>
    <w:rsid w:val="00BD15F6"/>
    <w:rsid w:val="00BD1DB1"/>
    <w:rsid w:val="00BD214D"/>
    <w:rsid w:val="00BD2382"/>
    <w:rsid w:val="00BD24BE"/>
    <w:rsid w:val="00BD51E2"/>
    <w:rsid w:val="00BD6363"/>
    <w:rsid w:val="00BE185F"/>
    <w:rsid w:val="00BE1F3B"/>
    <w:rsid w:val="00BE5738"/>
    <w:rsid w:val="00BE7B82"/>
    <w:rsid w:val="00BF33C9"/>
    <w:rsid w:val="00BF4CAD"/>
    <w:rsid w:val="00C020C7"/>
    <w:rsid w:val="00C0236D"/>
    <w:rsid w:val="00C04526"/>
    <w:rsid w:val="00C0503A"/>
    <w:rsid w:val="00C0525F"/>
    <w:rsid w:val="00C11C31"/>
    <w:rsid w:val="00C11D07"/>
    <w:rsid w:val="00C12A26"/>
    <w:rsid w:val="00C13DEF"/>
    <w:rsid w:val="00C160FC"/>
    <w:rsid w:val="00C20867"/>
    <w:rsid w:val="00C21EA8"/>
    <w:rsid w:val="00C23AB0"/>
    <w:rsid w:val="00C24B6B"/>
    <w:rsid w:val="00C276F3"/>
    <w:rsid w:val="00C32102"/>
    <w:rsid w:val="00C3423F"/>
    <w:rsid w:val="00C3547A"/>
    <w:rsid w:val="00C4014A"/>
    <w:rsid w:val="00C4221C"/>
    <w:rsid w:val="00C44A2E"/>
    <w:rsid w:val="00C47CD0"/>
    <w:rsid w:val="00C47FB1"/>
    <w:rsid w:val="00C5087C"/>
    <w:rsid w:val="00C51775"/>
    <w:rsid w:val="00C5383A"/>
    <w:rsid w:val="00C67105"/>
    <w:rsid w:val="00C67385"/>
    <w:rsid w:val="00C72C50"/>
    <w:rsid w:val="00C73816"/>
    <w:rsid w:val="00C75397"/>
    <w:rsid w:val="00C8108C"/>
    <w:rsid w:val="00C81B7C"/>
    <w:rsid w:val="00C825A6"/>
    <w:rsid w:val="00C83EB5"/>
    <w:rsid w:val="00C8479F"/>
    <w:rsid w:val="00C87BC2"/>
    <w:rsid w:val="00C95F35"/>
    <w:rsid w:val="00CA2BE8"/>
    <w:rsid w:val="00CA2EA2"/>
    <w:rsid w:val="00CA30B9"/>
    <w:rsid w:val="00CA41F1"/>
    <w:rsid w:val="00CA5BDE"/>
    <w:rsid w:val="00CA5EC8"/>
    <w:rsid w:val="00CB081B"/>
    <w:rsid w:val="00CB14E5"/>
    <w:rsid w:val="00CB35B7"/>
    <w:rsid w:val="00CB55A0"/>
    <w:rsid w:val="00CB69CE"/>
    <w:rsid w:val="00CB7583"/>
    <w:rsid w:val="00CC106C"/>
    <w:rsid w:val="00CC1764"/>
    <w:rsid w:val="00CC17AD"/>
    <w:rsid w:val="00CC3E2D"/>
    <w:rsid w:val="00CC4A6A"/>
    <w:rsid w:val="00CC66C0"/>
    <w:rsid w:val="00CD0707"/>
    <w:rsid w:val="00CE0CB0"/>
    <w:rsid w:val="00CE28ED"/>
    <w:rsid w:val="00CE2B2E"/>
    <w:rsid w:val="00CE4956"/>
    <w:rsid w:val="00CE4A07"/>
    <w:rsid w:val="00CF06D1"/>
    <w:rsid w:val="00D011D1"/>
    <w:rsid w:val="00D02296"/>
    <w:rsid w:val="00D02F75"/>
    <w:rsid w:val="00D05820"/>
    <w:rsid w:val="00D071DD"/>
    <w:rsid w:val="00D07763"/>
    <w:rsid w:val="00D0779A"/>
    <w:rsid w:val="00D10D8F"/>
    <w:rsid w:val="00D10E1F"/>
    <w:rsid w:val="00D11BDB"/>
    <w:rsid w:val="00D120C4"/>
    <w:rsid w:val="00D12823"/>
    <w:rsid w:val="00D15291"/>
    <w:rsid w:val="00D2104B"/>
    <w:rsid w:val="00D236CF"/>
    <w:rsid w:val="00D2596E"/>
    <w:rsid w:val="00D263F2"/>
    <w:rsid w:val="00D3051B"/>
    <w:rsid w:val="00D31BB4"/>
    <w:rsid w:val="00D32A57"/>
    <w:rsid w:val="00D32C68"/>
    <w:rsid w:val="00D343CD"/>
    <w:rsid w:val="00D37689"/>
    <w:rsid w:val="00D4168E"/>
    <w:rsid w:val="00D4254E"/>
    <w:rsid w:val="00D433EE"/>
    <w:rsid w:val="00D450C7"/>
    <w:rsid w:val="00D474B3"/>
    <w:rsid w:val="00D47C07"/>
    <w:rsid w:val="00D557C1"/>
    <w:rsid w:val="00D60835"/>
    <w:rsid w:val="00D64488"/>
    <w:rsid w:val="00D67157"/>
    <w:rsid w:val="00D71652"/>
    <w:rsid w:val="00D830F7"/>
    <w:rsid w:val="00D841F2"/>
    <w:rsid w:val="00D8479A"/>
    <w:rsid w:val="00D93650"/>
    <w:rsid w:val="00D963D6"/>
    <w:rsid w:val="00D97F88"/>
    <w:rsid w:val="00DA12B1"/>
    <w:rsid w:val="00DA153A"/>
    <w:rsid w:val="00DA1863"/>
    <w:rsid w:val="00DA1BFA"/>
    <w:rsid w:val="00DA3183"/>
    <w:rsid w:val="00DA47E0"/>
    <w:rsid w:val="00DA67C3"/>
    <w:rsid w:val="00DA6CAB"/>
    <w:rsid w:val="00DA7DC0"/>
    <w:rsid w:val="00DB15B4"/>
    <w:rsid w:val="00DB424A"/>
    <w:rsid w:val="00DB5422"/>
    <w:rsid w:val="00DB5F00"/>
    <w:rsid w:val="00DB6280"/>
    <w:rsid w:val="00DB63B0"/>
    <w:rsid w:val="00DC10BC"/>
    <w:rsid w:val="00DC1F29"/>
    <w:rsid w:val="00DC6F7B"/>
    <w:rsid w:val="00DC788E"/>
    <w:rsid w:val="00DD18C9"/>
    <w:rsid w:val="00DD30AF"/>
    <w:rsid w:val="00DD428C"/>
    <w:rsid w:val="00DD5C7C"/>
    <w:rsid w:val="00DD6FB3"/>
    <w:rsid w:val="00DD7987"/>
    <w:rsid w:val="00DE0A66"/>
    <w:rsid w:val="00DE271F"/>
    <w:rsid w:val="00DE722C"/>
    <w:rsid w:val="00DF1C40"/>
    <w:rsid w:val="00DF3990"/>
    <w:rsid w:val="00DF5C08"/>
    <w:rsid w:val="00DF6731"/>
    <w:rsid w:val="00E0110B"/>
    <w:rsid w:val="00E05797"/>
    <w:rsid w:val="00E11364"/>
    <w:rsid w:val="00E150B5"/>
    <w:rsid w:val="00E1775F"/>
    <w:rsid w:val="00E2157A"/>
    <w:rsid w:val="00E21A68"/>
    <w:rsid w:val="00E21AA0"/>
    <w:rsid w:val="00E21B4C"/>
    <w:rsid w:val="00E22679"/>
    <w:rsid w:val="00E271F2"/>
    <w:rsid w:val="00E30688"/>
    <w:rsid w:val="00E321B0"/>
    <w:rsid w:val="00E33FCB"/>
    <w:rsid w:val="00E3485C"/>
    <w:rsid w:val="00E569D5"/>
    <w:rsid w:val="00E6154B"/>
    <w:rsid w:val="00E61F1D"/>
    <w:rsid w:val="00E64467"/>
    <w:rsid w:val="00E66783"/>
    <w:rsid w:val="00E70466"/>
    <w:rsid w:val="00E74FE0"/>
    <w:rsid w:val="00E766CC"/>
    <w:rsid w:val="00E76B36"/>
    <w:rsid w:val="00E771C7"/>
    <w:rsid w:val="00E83526"/>
    <w:rsid w:val="00E83EAA"/>
    <w:rsid w:val="00E857AB"/>
    <w:rsid w:val="00E85E87"/>
    <w:rsid w:val="00E86A99"/>
    <w:rsid w:val="00E86B5E"/>
    <w:rsid w:val="00E90113"/>
    <w:rsid w:val="00E917A3"/>
    <w:rsid w:val="00E92907"/>
    <w:rsid w:val="00EA05ED"/>
    <w:rsid w:val="00EA24C7"/>
    <w:rsid w:val="00EA5C6C"/>
    <w:rsid w:val="00EA624A"/>
    <w:rsid w:val="00EB1597"/>
    <w:rsid w:val="00EB207D"/>
    <w:rsid w:val="00EB3E19"/>
    <w:rsid w:val="00EB465C"/>
    <w:rsid w:val="00EC2B82"/>
    <w:rsid w:val="00EC41F3"/>
    <w:rsid w:val="00EC503A"/>
    <w:rsid w:val="00EC66C3"/>
    <w:rsid w:val="00EC6F6C"/>
    <w:rsid w:val="00ED447A"/>
    <w:rsid w:val="00ED4653"/>
    <w:rsid w:val="00ED5848"/>
    <w:rsid w:val="00EE7C3E"/>
    <w:rsid w:val="00EF2B5A"/>
    <w:rsid w:val="00EF4207"/>
    <w:rsid w:val="00EF6A0C"/>
    <w:rsid w:val="00EF782F"/>
    <w:rsid w:val="00F01617"/>
    <w:rsid w:val="00F02477"/>
    <w:rsid w:val="00F03799"/>
    <w:rsid w:val="00F037A5"/>
    <w:rsid w:val="00F0447C"/>
    <w:rsid w:val="00F05956"/>
    <w:rsid w:val="00F12B03"/>
    <w:rsid w:val="00F12D66"/>
    <w:rsid w:val="00F179BC"/>
    <w:rsid w:val="00F20B0C"/>
    <w:rsid w:val="00F23CD1"/>
    <w:rsid w:val="00F25301"/>
    <w:rsid w:val="00F270FE"/>
    <w:rsid w:val="00F3092D"/>
    <w:rsid w:val="00F319D0"/>
    <w:rsid w:val="00F320F0"/>
    <w:rsid w:val="00F34A75"/>
    <w:rsid w:val="00F41664"/>
    <w:rsid w:val="00F5739D"/>
    <w:rsid w:val="00F57F6B"/>
    <w:rsid w:val="00F63BF8"/>
    <w:rsid w:val="00F67811"/>
    <w:rsid w:val="00F67DFD"/>
    <w:rsid w:val="00F7025E"/>
    <w:rsid w:val="00F72A1B"/>
    <w:rsid w:val="00F730E2"/>
    <w:rsid w:val="00F74389"/>
    <w:rsid w:val="00F7570B"/>
    <w:rsid w:val="00F81306"/>
    <w:rsid w:val="00F83881"/>
    <w:rsid w:val="00F851DC"/>
    <w:rsid w:val="00F86A5A"/>
    <w:rsid w:val="00F874C2"/>
    <w:rsid w:val="00F90008"/>
    <w:rsid w:val="00F923E1"/>
    <w:rsid w:val="00F931D9"/>
    <w:rsid w:val="00F9767F"/>
    <w:rsid w:val="00FA3390"/>
    <w:rsid w:val="00FB1321"/>
    <w:rsid w:val="00FB4F53"/>
    <w:rsid w:val="00FB5E52"/>
    <w:rsid w:val="00FB6080"/>
    <w:rsid w:val="00FB6CD9"/>
    <w:rsid w:val="00FC44C1"/>
    <w:rsid w:val="00FC4A22"/>
    <w:rsid w:val="00FC51C8"/>
    <w:rsid w:val="00FD02FA"/>
    <w:rsid w:val="00FD0E45"/>
    <w:rsid w:val="00FE1EED"/>
    <w:rsid w:val="00FE21F1"/>
    <w:rsid w:val="00FE5853"/>
    <w:rsid w:val="00FF12A3"/>
    <w:rsid w:val="00FF2403"/>
    <w:rsid w:val="00FF2A04"/>
    <w:rsid w:val="00FF5276"/>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5E70F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s-BO" w:eastAsia="es-B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aliases w:val="titulo 5"/>
    <w:basedOn w:val="Normal"/>
    <w:link w:val="PrrafodelistaCar"/>
    <w:uiPriority w:val="34"/>
    <w:qFormat/>
    <w:rsid w:val="00016E7F"/>
    <w:pPr>
      <w:ind w:left="720"/>
    </w:pPr>
  </w:style>
  <w:style w:type="paragraph" w:styleId="Ttulo">
    <w:name w:val="Title"/>
    <w:basedOn w:val="Normal"/>
    <w:next w:val="Normal"/>
    <w:link w:val="TtuloCar"/>
    <w:uiPriority w:val="10"/>
    <w:qFormat/>
    <w:rsid w:val="00D830F7"/>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semiHidden/>
    <w:unhideWhenUsed/>
    <w:rsid w:val="004C20D0"/>
    <w:rPr>
      <w:sz w:val="20"/>
      <w:szCs w:val="20"/>
    </w:rPr>
  </w:style>
  <w:style w:type="character" w:customStyle="1" w:styleId="TextonotapieCar">
    <w:name w:val="Texto nota pie Car"/>
    <w:link w:val="Textonotapie"/>
    <w:uiPriority w:val="99"/>
    <w:semiHidden/>
    <w:rsid w:val="004C20D0"/>
    <w:rPr>
      <w:rFonts w:eastAsia="Times New Roman"/>
      <w:lang w:val="es-ES" w:eastAsia="en-US" w:bidi="en-US"/>
    </w:rPr>
  </w:style>
  <w:style w:type="character" w:styleId="Refdenotaalpie">
    <w:name w:val="footnote reference"/>
    <w:uiPriority w:val="99"/>
    <w:semiHidden/>
    <w:unhideWhenUsed/>
    <w:rsid w:val="004C20D0"/>
    <w:rPr>
      <w:vertAlign w:val="superscript"/>
    </w:rPr>
  </w:style>
  <w:style w:type="table" w:styleId="Tablaconcuadrcula">
    <w:name w:val="Table Grid"/>
    <w:basedOn w:val="Tablanormal"/>
    <w:uiPriority w:val="59"/>
    <w:rsid w:val="00DA1B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uiPriority w:val="99"/>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4"/>
      </w:numPr>
      <w:spacing w:line="240" w:lineRule="auto"/>
      <w:jc w:val="both"/>
    </w:pPr>
    <w:rPr>
      <w:rFonts w:ascii="Arial" w:hAnsi="Arial" w:cs="Arial"/>
      <w:b/>
      <w:bCs/>
      <w:lang w:val="es-ES_tradnl" w:bidi="ar-SA"/>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uiPriority w:val="9"/>
    <w:rsid w:val="0064402C"/>
    <w:rPr>
      <w:rFonts w:ascii="Cambria" w:eastAsia="Times New Roman" w:hAnsi="Cambria"/>
      <w:i/>
      <w:iCs/>
      <w:color w:val="404040"/>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5"/>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character" w:customStyle="1" w:styleId="PrrafodelistaCar">
    <w:name w:val="Párrafo de lista Car"/>
    <w:aliases w:val="titulo 5 Car"/>
    <w:link w:val="Prrafodelista"/>
    <w:uiPriority w:val="34"/>
    <w:locked/>
    <w:rsid w:val="00694224"/>
    <w:rPr>
      <w:rFonts w:eastAsia="Times New Roman"/>
      <w:sz w:val="22"/>
      <w:szCs w:val="22"/>
      <w:lang w:val="es-ES" w:eastAsia="en-US" w:bidi="en-US"/>
    </w:rPr>
  </w:style>
  <w:style w:type="paragraph" w:styleId="Revisin">
    <w:name w:val="Revision"/>
    <w:hidden/>
    <w:uiPriority w:val="99"/>
    <w:semiHidden/>
    <w:rsid w:val="00DD428C"/>
    <w:rPr>
      <w:rFonts w:eastAsia="Times New Roman"/>
      <w:sz w:val="22"/>
      <w:szCs w:val="22"/>
      <w:lang w:val="es-E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s-BO" w:eastAsia="es-BO"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B3C"/>
    <w:pPr>
      <w:spacing w:after="200" w:line="276" w:lineRule="auto"/>
    </w:pPr>
    <w:rPr>
      <w:rFonts w:eastAsia="Times New Roman"/>
      <w:sz w:val="22"/>
      <w:szCs w:val="22"/>
      <w:lang w:val="es-ES" w:eastAsia="en-US" w:bidi="en-U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link w:val="Ttulo1Car"/>
    <w:qFormat/>
    <w:rsid w:val="00195B3C"/>
    <w:pPr>
      <w:spacing w:before="100" w:beforeAutospacing="1" w:after="100" w:afterAutospacing="1" w:line="240" w:lineRule="auto"/>
      <w:outlineLvl w:val="0"/>
    </w:pPr>
    <w:rPr>
      <w:rFonts w:ascii="Times New Roman" w:hAnsi="Times New Roman"/>
      <w:b/>
      <w:bCs/>
      <w:kern w:val="36"/>
      <w:sz w:val="48"/>
      <w:szCs w:val="48"/>
      <w:lang w:eastAsia="es-ES" w:bidi="ar-SA"/>
    </w:rPr>
  </w:style>
  <w:style w:type="paragraph" w:styleId="Ttulo2">
    <w:name w:val="heading 2"/>
    <w:aliases w:val="R2,H2,2,H21,E2,heading 2,UNDERRUBRIK 1-2,Head2A,h2,Head 2,l2,TitreProp,Header 2,ITT t2,PA Major Section,Livello 2,Heading 2 Hidden,Head1,2nd level,I2,Section Title,Heading2,list2,H2-Heading 2,Header"/>
    <w:basedOn w:val="Normal"/>
    <w:link w:val="Ttulo2Car"/>
    <w:qFormat/>
    <w:rsid w:val="00195B3C"/>
    <w:pPr>
      <w:spacing w:before="100" w:beforeAutospacing="1" w:after="100" w:afterAutospacing="1" w:line="240" w:lineRule="auto"/>
      <w:outlineLvl w:val="1"/>
    </w:pPr>
    <w:rPr>
      <w:rFonts w:ascii="Times New Roman" w:hAnsi="Times New Roman"/>
      <w:b/>
      <w:bCs/>
      <w:sz w:val="36"/>
      <w:szCs w:val="36"/>
      <w:lang w:eastAsia="es-ES" w:bidi="ar-SA"/>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link w:val="Ttulo3Car"/>
    <w:qFormat/>
    <w:rsid w:val="00195B3C"/>
    <w:pPr>
      <w:spacing w:before="100" w:beforeAutospacing="1" w:after="100" w:afterAutospacing="1" w:line="240" w:lineRule="auto"/>
      <w:outlineLvl w:val="2"/>
    </w:pPr>
    <w:rPr>
      <w:rFonts w:ascii="Times New Roman" w:hAnsi="Times New Roman"/>
      <w:b/>
      <w:bCs/>
      <w:sz w:val="27"/>
      <w:szCs w:val="27"/>
      <w:lang w:eastAsia="es-ES" w:bidi="ar-SA"/>
    </w:rPr>
  </w:style>
  <w:style w:type="paragraph" w:styleId="Ttulo4">
    <w:name w:val="heading 4"/>
    <w:basedOn w:val="Normal"/>
    <w:next w:val="Normal"/>
    <w:link w:val="Ttulo4Car"/>
    <w:uiPriority w:val="9"/>
    <w:unhideWhenUsed/>
    <w:qFormat/>
    <w:rsid w:val="0064402C"/>
    <w:pPr>
      <w:keepNext/>
      <w:keepLines/>
      <w:spacing w:before="200" w:after="0"/>
      <w:ind w:left="864" w:hanging="864"/>
      <w:outlineLvl w:val="3"/>
    </w:pPr>
    <w:rPr>
      <w:rFonts w:ascii="Cambria" w:hAnsi="Cambria"/>
      <w:b/>
      <w:bCs/>
      <w:i/>
      <w:iCs/>
      <w:color w:val="4F81BD"/>
      <w:lang w:bidi="ar-SA"/>
    </w:rPr>
  </w:style>
  <w:style w:type="paragraph" w:styleId="Ttulo5">
    <w:name w:val="heading 5"/>
    <w:basedOn w:val="Normal"/>
    <w:next w:val="Normal"/>
    <w:link w:val="Ttulo5Car"/>
    <w:uiPriority w:val="9"/>
    <w:unhideWhenUsed/>
    <w:qFormat/>
    <w:rsid w:val="0064402C"/>
    <w:pPr>
      <w:keepNext/>
      <w:keepLines/>
      <w:spacing w:before="200" w:after="0"/>
      <w:ind w:left="1008" w:hanging="1008"/>
      <w:outlineLvl w:val="4"/>
    </w:pPr>
    <w:rPr>
      <w:rFonts w:ascii="Cambria" w:hAnsi="Cambria"/>
      <w:color w:val="243F60"/>
      <w:lang w:bidi="ar-SA"/>
    </w:rPr>
  </w:style>
  <w:style w:type="paragraph" w:styleId="Ttulo6">
    <w:name w:val="heading 6"/>
    <w:basedOn w:val="Normal"/>
    <w:next w:val="Normal"/>
    <w:link w:val="Ttulo6Car"/>
    <w:uiPriority w:val="9"/>
    <w:unhideWhenUsed/>
    <w:qFormat/>
    <w:rsid w:val="0064402C"/>
    <w:pPr>
      <w:keepNext/>
      <w:keepLines/>
      <w:spacing w:before="200" w:after="0"/>
      <w:ind w:left="1152" w:hanging="1152"/>
      <w:outlineLvl w:val="5"/>
    </w:pPr>
    <w:rPr>
      <w:rFonts w:ascii="Cambria" w:hAnsi="Cambria"/>
      <w:i/>
      <w:iCs/>
      <w:color w:val="243F60"/>
      <w:lang w:bidi="ar-SA"/>
    </w:rPr>
  </w:style>
  <w:style w:type="paragraph" w:styleId="Ttulo7">
    <w:name w:val="heading 7"/>
    <w:basedOn w:val="Normal"/>
    <w:next w:val="Normal"/>
    <w:link w:val="Ttulo7Car"/>
    <w:uiPriority w:val="9"/>
    <w:unhideWhenUsed/>
    <w:qFormat/>
    <w:rsid w:val="0064402C"/>
    <w:pPr>
      <w:keepNext/>
      <w:keepLines/>
      <w:spacing w:before="200" w:after="0"/>
      <w:ind w:left="1296" w:hanging="1296"/>
      <w:outlineLvl w:val="6"/>
    </w:pPr>
    <w:rPr>
      <w:rFonts w:ascii="Cambria" w:hAnsi="Cambria"/>
      <w:i/>
      <w:iCs/>
      <w:color w:val="404040"/>
      <w:lang w:bidi="ar-SA"/>
    </w:rPr>
  </w:style>
  <w:style w:type="paragraph" w:styleId="Ttulo8">
    <w:name w:val="heading 8"/>
    <w:basedOn w:val="Normal"/>
    <w:next w:val="Normal"/>
    <w:link w:val="Ttulo8Car"/>
    <w:uiPriority w:val="9"/>
    <w:unhideWhenUsed/>
    <w:qFormat/>
    <w:rsid w:val="0064402C"/>
    <w:pPr>
      <w:keepNext/>
      <w:keepLines/>
      <w:spacing w:before="200" w:after="0"/>
      <w:ind w:left="1440" w:hanging="1440"/>
      <w:outlineLvl w:val="7"/>
    </w:pPr>
    <w:rPr>
      <w:rFonts w:ascii="Cambria" w:hAnsi="Cambria"/>
      <w:color w:val="404040"/>
      <w:sz w:val="20"/>
      <w:szCs w:val="20"/>
      <w:lang w:bidi="ar-SA"/>
    </w:rPr>
  </w:style>
  <w:style w:type="paragraph" w:styleId="Ttulo9">
    <w:name w:val="heading 9"/>
    <w:basedOn w:val="Normal"/>
    <w:next w:val="Normal"/>
    <w:link w:val="Ttulo9Car"/>
    <w:uiPriority w:val="9"/>
    <w:unhideWhenUsed/>
    <w:qFormat/>
    <w:rsid w:val="0064402C"/>
    <w:pPr>
      <w:keepNext/>
      <w:keepLines/>
      <w:spacing w:before="200" w:after="0"/>
      <w:ind w:left="1584" w:hanging="1584"/>
      <w:outlineLvl w:val="8"/>
    </w:pPr>
    <w:rPr>
      <w:rFonts w:ascii="Cambria" w:hAnsi="Cambria"/>
      <w:i/>
      <w:iCs/>
      <w:color w:val="404040"/>
      <w:sz w:val="20"/>
      <w:szCs w:val="20"/>
      <w:lang w:bidi="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header odd,header,header odd1,header odd2,header odd3,header odd4,header odd5,header odd6"/>
    <w:basedOn w:val="Normal"/>
    <w:link w:val="EncabezadoCar"/>
    <w:unhideWhenUsed/>
    <w:rsid w:val="00195B3C"/>
    <w:pPr>
      <w:tabs>
        <w:tab w:val="center" w:pos="4419"/>
        <w:tab w:val="right" w:pos="8838"/>
      </w:tabs>
      <w:spacing w:after="0" w:line="240" w:lineRule="auto"/>
    </w:pPr>
    <w:rPr>
      <w:sz w:val="20"/>
      <w:szCs w:val="20"/>
    </w:rPr>
  </w:style>
  <w:style w:type="character" w:customStyle="1" w:styleId="EncabezadoCar">
    <w:name w:val="Encabezado Car"/>
    <w:aliases w:val="header odd Car,header Car,header odd1 Car,header odd2 Car,header odd3 Car,header odd4 Car,header odd5 Car,header odd6 Car"/>
    <w:link w:val="Encabezado"/>
    <w:rsid w:val="00195B3C"/>
    <w:rPr>
      <w:rFonts w:ascii="Calibri" w:eastAsia="Times New Roman" w:hAnsi="Calibri" w:cs="Times New Roman"/>
      <w:lang w:bidi="en-US"/>
    </w:rPr>
  </w:style>
  <w:style w:type="paragraph" w:styleId="Piedepgina">
    <w:name w:val="footer"/>
    <w:aliases w:val="fo,footer odd,odd,footer Final,even footer,feature op,Odd Footer,even"/>
    <w:basedOn w:val="Normal"/>
    <w:link w:val="PiedepginaCar"/>
    <w:uiPriority w:val="99"/>
    <w:unhideWhenUsed/>
    <w:rsid w:val="00195B3C"/>
    <w:pPr>
      <w:tabs>
        <w:tab w:val="center" w:pos="4419"/>
        <w:tab w:val="right" w:pos="8838"/>
      </w:tabs>
      <w:spacing w:after="0" w:line="240" w:lineRule="auto"/>
    </w:pPr>
    <w:rPr>
      <w:sz w:val="20"/>
      <w:szCs w:val="20"/>
    </w:rPr>
  </w:style>
  <w:style w:type="character" w:customStyle="1" w:styleId="PiedepginaCar">
    <w:name w:val="Pie de página Car"/>
    <w:aliases w:val="fo Car,footer odd Car,odd Car,footer Final Car,even footer Car,feature op Car,Odd Footer Car,even Car"/>
    <w:link w:val="Piedepgina"/>
    <w:uiPriority w:val="99"/>
    <w:rsid w:val="00195B3C"/>
    <w:rPr>
      <w:rFonts w:ascii="Calibri" w:eastAsia="Times New Roman" w:hAnsi="Calibri" w:cs="Times New Roman"/>
      <w:lang w:bidi="en-US"/>
    </w:rPr>
  </w:style>
  <w:style w:type="character" w:styleId="Nmerodepgina">
    <w:name w:val="page number"/>
    <w:basedOn w:val="Fuentedeprrafopredeter"/>
    <w:rsid w:val="00195B3C"/>
  </w:style>
  <w:style w:type="paragraph" w:styleId="Textodeglobo">
    <w:name w:val="Balloon Text"/>
    <w:basedOn w:val="Normal"/>
    <w:link w:val="TextodegloboCar"/>
    <w:uiPriority w:val="99"/>
    <w:unhideWhenUsed/>
    <w:rsid w:val="00195B3C"/>
    <w:pPr>
      <w:spacing w:after="0" w:line="240" w:lineRule="auto"/>
    </w:pPr>
    <w:rPr>
      <w:rFonts w:ascii="Tahoma" w:hAnsi="Tahoma" w:cs="Tahoma"/>
      <w:sz w:val="16"/>
      <w:szCs w:val="16"/>
    </w:rPr>
  </w:style>
  <w:style w:type="character" w:customStyle="1" w:styleId="TextodegloboCar">
    <w:name w:val="Texto de globo Car"/>
    <w:link w:val="Textodeglobo"/>
    <w:uiPriority w:val="99"/>
    <w:rsid w:val="00195B3C"/>
    <w:rPr>
      <w:rFonts w:ascii="Tahoma" w:eastAsia="Times New Roman" w:hAnsi="Tahoma" w:cs="Tahoma"/>
      <w:sz w:val="16"/>
      <w:szCs w:val="16"/>
      <w:lang w:bidi="en-US"/>
    </w:rPr>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195B3C"/>
    <w:rPr>
      <w:rFonts w:ascii="Times New Roman" w:eastAsia="Times New Roman" w:hAnsi="Times New Roman" w:cs="Times New Roman"/>
      <w:b/>
      <w:bCs/>
      <w:kern w:val="36"/>
      <w:sz w:val="48"/>
      <w:szCs w:val="48"/>
      <w:lang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195B3C"/>
    <w:rPr>
      <w:rFonts w:ascii="Times New Roman" w:eastAsia="Times New Roman" w:hAnsi="Times New Roman" w:cs="Times New Roman"/>
      <w:b/>
      <w:bCs/>
      <w:sz w:val="36"/>
      <w:szCs w:val="36"/>
      <w:lang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195B3C"/>
    <w:rPr>
      <w:rFonts w:ascii="Times New Roman" w:eastAsia="Times New Roman" w:hAnsi="Times New Roman" w:cs="Times New Roman"/>
      <w:b/>
      <w:bCs/>
      <w:sz w:val="27"/>
      <w:szCs w:val="27"/>
      <w:lang w:eastAsia="es-ES"/>
    </w:rPr>
  </w:style>
  <w:style w:type="character" w:styleId="Hipervnculo">
    <w:name w:val="Hyperlink"/>
    <w:uiPriority w:val="99"/>
    <w:rsid w:val="00195B3C"/>
    <w:rPr>
      <w:strike w:val="0"/>
      <w:dstrike w:val="0"/>
      <w:color w:val="0000FF"/>
      <w:u w:val="none"/>
      <w:effect w:val="none"/>
    </w:rPr>
  </w:style>
  <w:style w:type="paragraph" w:styleId="TDC1">
    <w:name w:val="toc 1"/>
    <w:basedOn w:val="Normal"/>
    <w:next w:val="Normal"/>
    <w:autoRedefine/>
    <w:uiPriority w:val="39"/>
    <w:rsid w:val="00195B3C"/>
    <w:pPr>
      <w:tabs>
        <w:tab w:val="left" w:pos="567"/>
        <w:tab w:val="right" w:leader="dot" w:pos="9356"/>
        <w:tab w:val="right" w:leader="dot" w:pos="9396"/>
      </w:tabs>
      <w:spacing w:after="0" w:line="240" w:lineRule="auto"/>
    </w:pPr>
    <w:rPr>
      <w:rFonts w:ascii="Tahoma" w:hAnsi="Tahoma" w:cs="Tahoma"/>
      <w:b/>
      <w:color w:val="1F497D"/>
      <w:lang w:val="es-MX" w:eastAsia="es-ES" w:bidi="ar-SA"/>
    </w:rPr>
  </w:style>
  <w:style w:type="paragraph" w:styleId="TDC3">
    <w:name w:val="toc 3"/>
    <w:basedOn w:val="Normal"/>
    <w:next w:val="Normal"/>
    <w:autoRedefine/>
    <w:uiPriority w:val="39"/>
    <w:rsid w:val="00195B3C"/>
    <w:pPr>
      <w:tabs>
        <w:tab w:val="left" w:pos="1440"/>
        <w:tab w:val="right" w:leader="dot" w:pos="9356"/>
      </w:tabs>
      <w:spacing w:after="0" w:line="240" w:lineRule="auto"/>
      <w:ind w:left="480"/>
    </w:pPr>
    <w:rPr>
      <w:rFonts w:ascii="Times New Roman" w:hAnsi="Times New Roman"/>
      <w:sz w:val="24"/>
      <w:szCs w:val="24"/>
      <w:lang w:val="es-ES_tradnl" w:eastAsia="es-ES" w:bidi="ar-SA"/>
    </w:rPr>
  </w:style>
  <w:style w:type="paragraph" w:styleId="Textoindependiente">
    <w:name w:val="Body Text"/>
    <w:aliases w:val="AvtalBrödtext"/>
    <w:basedOn w:val="Normal"/>
    <w:link w:val="TextoindependienteCar"/>
    <w:rsid w:val="00195B3C"/>
    <w:pPr>
      <w:spacing w:after="120" w:line="240" w:lineRule="auto"/>
    </w:pPr>
    <w:rPr>
      <w:rFonts w:ascii="Times New Roman" w:hAnsi="Times New Roman"/>
      <w:sz w:val="24"/>
      <w:szCs w:val="24"/>
      <w:lang w:eastAsia="es-ES" w:bidi="ar-SA"/>
    </w:rPr>
  </w:style>
  <w:style w:type="character" w:customStyle="1" w:styleId="TextoindependienteCar">
    <w:name w:val="Texto independiente Car"/>
    <w:aliases w:val="AvtalBrödtext Car"/>
    <w:link w:val="Textoindependiente"/>
    <w:rsid w:val="00195B3C"/>
    <w:rPr>
      <w:rFonts w:ascii="Times New Roman" w:eastAsia="Times New Roman" w:hAnsi="Times New Roman" w:cs="Times New Roman"/>
      <w:sz w:val="24"/>
      <w:szCs w:val="24"/>
      <w:lang w:eastAsia="es-ES"/>
    </w:rPr>
  </w:style>
  <w:style w:type="paragraph" w:styleId="TDC2">
    <w:name w:val="toc 2"/>
    <w:basedOn w:val="Normal"/>
    <w:next w:val="Normal"/>
    <w:autoRedefine/>
    <w:uiPriority w:val="39"/>
    <w:rsid w:val="00195B3C"/>
    <w:pPr>
      <w:tabs>
        <w:tab w:val="left" w:pos="1985"/>
        <w:tab w:val="right" w:leader="dot" w:pos="9356"/>
      </w:tabs>
      <w:spacing w:after="0" w:line="240" w:lineRule="auto"/>
      <w:ind w:left="1276" w:hanging="709"/>
    </w:pPr>
    <w:rPr>
      <w:rFonts w:ascii="Times New Roman" w:hAnsi="Times New Roman"/>
      <w:sz w:val="24"/>
      <w:szCs w:val="24"/>
      <w:lang w:eastAsia="es-ES" w:bidi="ar-SA"/>
    </w:rPr>
  </w:style>
  <w:style w:type="paragraph" w:customStyle="1" w:styleId="Normale1">
    <w:name w:val="Normale1"/>
    <w:rsid w:val="00195B3C"/>
    <w:pPr>
      <w:widowControl w:val="0"/>
    </w:pPr>
    <w:rPr>
      <w:rFonts w:ascii="Times New Roman" w:eastAsia="Times New Roman" w:hAnsi="Times New Roman"/>
      <w:lang w:val="it-IT" w:eastAsia="es-ES"/>
    </w:rPr>
  </w:style>
  <w:style w:type="paragraph" w:customStyle="1" w:styleId="WW-Textoindependiente2">
    <w:name w:val="WW-Texto independiente 2"/>
    <w:basedOn w:val="Normal"/>
    <w:rsid w:val="00195B3C"/>
    <w:pPr>
      <w:suppressAutoHyphens/>
      <w:spacing w:after="0" w:line="360" w:lineRule="auto"/>
      <w:jc w:val="both"/>
    </w:pPr>
    <w:rPr>
      <w:rFonts w:ascii="Times New Roman" w:hAnsi="Times New Roman"/>
      <w:sz w:val="20"/>
      <w:szCs w:val="20"/>
      <w:lang w:val="es-ES_tradnl" w:eastAsia="es-ES" w:bidi="ar-SA"/>
    </w:rPr>
  </w:style>
  <w:style w:type="paragraph" w:customStyle="1" w:styleId="ww-textoindependiente20">
    <w:name w:val="ww-textoindependiente2"/>
    <w:basedOn w:val="Normal"/>
    <w:rsid w:val="00195B3C"/>
    <w:pPr>
      <w:spacing w:after="0" w:line="360" w:lineRule="auto"/>
      <w:jc w:val="both"/>
    </w:pPr>
    <w:rPr>
      <w:rFonts w:ascii="Times New Roman" w:hAnsi="Times New Roman"/>
      <w:sz w:val="20"/>
      <w:szCs w:val="20"/>
      <w:lang w:val="en-US" w:bidi="ar-SA"/>
    </w:rPr>
  </w:style>
  <w:style w:type="paragraph" w:styleId="Textoindependiente3">
    <w:name w:val="Body Text 3"/>
    <w:basedOn w:val="Normal"/>
    <w:link w:val="Textoindependiente3Car"/>
    <w:uiPriority w:val="99"/>
    <w:rsid w:val="009957BC"/>
    <w:pPr>
      <w:spacing w:after="120" w:line="240" w:lineRule="auto"/>
    </w:pPr>
    <w:rPr>
      <w:rFonts w:ascii="Times New Roman" w:hAnsi="Times New Roman"/>
      <w:sz w:val="16"/>
      <w:szCs w:val="16"/>
      <w:lang w:eastAsia="es-ES" w:bidi="ar-SA"/>
    </w:rPr>
  </w:style>
  <w:style w:type="character" w:customStyle="1" w:styleId="Textoindependiente3Car">
    <w:name w:val="Texto independiente 3 Car"/>
    <w:link w:val="Textoindependiente3"/>
    <w:uiPriority w:val="99"/>
    <w:rsid w:val="009957BC"/>
    <w:rPr>
      <w:rFonts w:ascii="Times New Roman" w:eastAsia="Times New Roman" w:hAnsi="Times New Roman"/>
      <w:sz w:val="16"/>
      <w:szCs w:val="16"/>
      <w:lang w:val="es-ES" w:eastAsia="es-ES"/>
    </w:rPr>
  </w:style>
  <w:style w:type="paragraph" w:styleId="Prrafodelista">
    <w:name w:val="List Paragraph"/>
    <w:aliases w:val="titulo 5"/>
    <w:basedOn w:val="Normal"/>
    <w:link w:val="PrrafodelistaCar"/>
    <w:uiPriority w:val="34"/>
    <w:qFormat/>
    <w:rsid w:val="00016E7F"/>
    <w:pPr>
      <w:ind w:left="720"/>
    </w:pPr>
  </w:style>
  <w:style w:type="paragraph" w:styleId="Ttulo">
    <w:name w:val="Title"/>
    <w:basedOn w:val="Normal"/>
    <w:next w:val="Normal"/>
    <w:link w:val="TtuloCar"/>
    <w:uiPriority w:val="10"/>
    <w:qFormat/>
    <w:rsid w:val="00D830F7"/>
    <w:pPr>
      <w:spacing w:before="240" w:after="60"/>
      <w:jc w:val="center"/>
      <w:outlineLvl w:val="0"/>
    </w:pPr>
    <w:rPr>
      <w:rFonts w:ascii="Cambria" w:hAnsi="Cambria"/>
      <w:b/>
      <w:bCs/>
      <w:kern w:val="28"/>
      <w:sz w:val="32"/>
      <w:szCs w:val="32"/>
    </w:rPr>
  </w:style>
  <w:style w:type="character" w:customStyle="1" w:styleId="TtuloCar">
    <w:name w:val="Título Car"/>
    <w:link w:val="Ttulo"/>
    <w:uiPriority w:val="10"/>
    <w:rsid w:val="00D830F7"/>
    <w:rPr>
      <w:rFonts w:ascii="Cambria" w:eastAsia="Times New Roman" w:hAnsi="Cambria" w:cs="Times New Roman"/>
      <w:b/>
      <w:bCs/>
      <w:kern w:val="28"/>
      <w:sz w:val="32"/>
      <w:szCs w:val="32"/>
      <w:lang w:val="es-ES" w:eastAsia="en-US" w:bidi="en-US"/>
    </w:rPr>
  </w:style>
  <w:style w:type="character" w:styleId="Refdecomentario">
    <w:name w:val="annotation reference"/>
    <w:uiPriority w:val="99"/>
    <w:semiHidden/>
    <w:unhideWhenUsed/>
    <w:rsid w:val="0004748F"/>
    <w:rPr>
      <w:sz w:val="16"/>
      <w:szCs w:val="16"/>
    </w:rPr>
  </w:style>
  <w:style w:type="paragraph" w:styleId="Textocomentario">
    <w:name w:val="annotation text"/>
    <w:basedOn w:val="Normal"/>
    <w:link w:val="TextocomentarioCar"/>
    <w:uiPriority w:val="99"/>
    <w:semiHidden/>
    <w:unhideWhenUsed/>
    <w:rsid w:val="0004748F"/>
    <w:rPr>
      <w:sz w:val="20"/>
      <w:szCs w:val="20"/>
    </w:rPr>
  </w:style>
  <w:style w:type="character" w:customStyle="1" w:styleId="TextocomentarioCar">
    <w:name w:val="Texto comentario Car"/>
    <w:link w:val="Textocomentario"/>
    <w:uiPriority w:val="99"/>
    <w:semiHidden/>
    <w:rsid w:val="0004748F"/>
    <w:rPr>
      <w:rFonts w:eastAsia="Times New Roman"/>
      <w:lang w:val="es-ES" w:eastAsia="en-US" w:bidi="en-US"/>
    </w:rPr>
  </w:style>
  <w:style w:type="paragraph" w:styleId="Asuntodelcomentario">
    <w:name w:val="annotation subject"/>
    <w:basedOn w:val="Textocomentario"/>
    <w:next w:val="Textocomentario"/>
    <w:link w:val="AsuntodelcomentarioCar"/>
    <w:uiPriority w:val="99"/>
    <w:semiHidden/>
    <w:unhideWhenUsed/>
    <w:rsid w:val="0004748F"/>
    <w:rPr>
      <w:b/>
      <w:bCs/>
    </w:rPr>
  </w:style>
  <w:style w:type="character" w:customStyle="1" w:styleId="AsuntodelcomentarioCar">
    <w:name w:val="Asunto del comentario Car"/>
    <w:link w:val="Asuntodelcomentario"/>
    <w:uiPriority w:val="99"/>
    <w:semiHidden/>
    <w:rsid w:val="0004748F"/>
    <w:rPr>
      <w:rFonts w:eastAsia="Times New Roman"/>
      <w:b/>
      <w:bCs/>
      <w:lang w:val="es-ES" w:eastAsia="en-US" w:bidi="en-US"/>
    </w:rPr>
  </w:style>
  <w:style w:type="paragraph" w:styleId="Textonotaalfinal">
    <w:name w:val="endnote text"/>
    <w:basedOn w:val="Normal"/>
    <w:link w:val="TextonotaalfinalCar"/>
    <w:uiPriority w:val="99"/>
    <w:semiHidden/>
    <w:unhideWhenUsed/>
    <w:rsid w:val="004C20D0"/>
    <w:rPr>
      <w:sz w:val="20"/>
      <w:szCs w:val="20"/>
    </w:rPr>
  </w:style>
  <w:style w:type="character" w:customStyle="1" w:styleId="TextonotaalfinalCar">
    <w:name w:val="Texto nota al final Car"/>
    <w:link w:val="Textonotaalfinal"/>
    <w:uiPriority w:val="99"/>
    <w:semiHidden/>
    <w:rsid w:val="004C20D0"/>
    <w:rPr>
      <w:rFonts w:eastAsia="Times New Roman"/>
      <w:lang w:val="es-ES" w:eastAsia="en-US" w:bidi="en-US"/>
    </w:rPr>
  </w:style>
  <w:style w:type="character" w:styleId="Refdenotaalfinal">
    <w:name w:val="endnote reference"/>
    <w:uiPriority w:val="99"/>
    <w:semiHidden/>
    <w:unhideWhenUsed/>
    <w:rsid w:val="004C20D0"/>
    <w:rPr>
      <w:vertAlign w:val="superscript"/>
    </w:rPr>
  </w:style>
  <w:style w:type="paragraph" w:styleId="Textonotapie">
    <w:name w:val="footnote text"/>
    <w:basedOn w:val="Normal"/>
    <w:link w:val="TextonotapieCar"/>
    <w:uiPriority w:val="99"/>
    <w:semiHidden/>
    <w:unhideWhenUsed/>
    <w:rsid w:val="004C20D0"/>
    <w:rPr>
      <w:sz w:val="20"/>
      <w:szCs w:val="20"/>
    </w:rPr>
  </w:style>
  <w:style w:type="character" w:customStyle="1" w:styleId="TextonotapieCar">
    <w:name w:val="Texto nota pie Car"/>
    <w:link w:val="Textonotapie"/>
    <w:uiPriority w:val="99"/>
    <w:semiHidden/>
    <w:rsid w:val="004C20D0"/>
    <w:rPr>
      <w:rFonts w:eastAsia="Times New Roman"/>
      <w:lang w:val="es-ES" w:eastAsia="en-US" w:bidi="en-US"/>
    </w:rPr>
  </w:style>
  <w:style w:type="character" w:styleId="Refdenotaalpie">
    <w:name w:val="footnote reference"/>
    <w:uiPriority w:val="99"/>
    <w:semiHidden/>
    <w:unhideWhenUsed/>
    <w:rsid w:val="004C20D0"/>
    <w:rPr>
      <w:vertAlign w:val="superscript"/>
    </w:rPr>
  </w:style>
  <w:style w:type="table" w:styleId="Tablaconcuadrcula">
    <w:name w:val="Table Grid"/>
    <w:basedOn w:val="Tablanormal"/>
    <w:uiPriority w:val="59"/>
    <w:rsid w:val="00DA1BF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Mapadeldocumento">
    <w:name w:val="Document Map"/>
    <w:basedOn w:val="Normal"/>
    <w:link w:val="MapadeldocumentoCar"/>
    <w:uiPriority w:val="99"/>
    <w:semiHidden/>
    <w:unhideWhenUsed/>
    <w:rsid w:val="00796E01"/>
    <w:rPr>
      <w:rFonts w:ascii="Tahoma" w:hAnsi="Tahoma" w:cs="Tahoma"/>
      <w:sz w:val="16"/>
      <w:szCs w:val="16"/>
    </w:rPr>
  </w:style>
  <w:style w:type="character" w:customStyle="1" w:styleId="MapadeldocumentoCar">
    <w:name w:val="Mapa del documento Car"/>
    <w:link w:val="Mapadeldocumento"/>
    <w:uiPriority w:val="99"/>
    <w:semiHidden/>
    <w:rsid w:val="00796E01"/>
    <w:rPr>
      <w:rFonts w:ascii="Tahoma" w:eastAsia="Times New Roman" w:hAnsi="Tahoma" w:cs="Tahoma"/>
      <w:sz w:val="16"/>
      <w:szCs w:val="16"/>
      <w:lang w:val="es-ES" w:eastAsia="en-US" w:bidi="en-US"/>
    </w:rPr>
  </w:style>
  <w:style w:type="paragraph" w:styleId="Continuarlista">
    <w:name w:val="List Continue"/>
    <w:basedOn w:val="Normal"/>
    <w:uiPriority w:val="99"/>
    <w:rsid w:val="0064402C"/>
    <w:pPr>
      <w:spacing w:after="120" w:line="240" w:lineRule="auto"/>
      <w:ind w:left="283"/>
      <w:jc w:val="both"/>
    </w:pPr>
    <w:rPr>
      <w:rFonts w:ascii="Arial" w:hAnsi="Arial" w:cs="Arial"/>
      <w:sz w:val="20"/>
      <w:szCs w:val="20"/>
      <w:lang w:val="es-BO" w:bidi="ar-SA"/>
    </w:rPr>
  </w:style>
  <w:style w:type="paragraph" w:customStyle="1" w:styleId="TITULOS">
    <w:name w:val="TITULOS"/>
    <w:next w:val="Normal"/>
    <w:uiPriority w:val="99"/>
    <w:qFormat/>
    <w:rsid w:val="0064402C"/>
    <w:pPr>
      <w:spacing w:after="200" w:line="276" w:lineRule="auto"/>
      <w:ind w:left="360" w:hanging="360"/>
    </w:pPr>
    <w:rPr>
      <w:rFonts w:ascii="Arial" w:eastAsia="Times New Roman" w:hAnsi="Arial" w:cs="Arial"/>
      <w:b/>
      <w:bCs/>
      <w:sz w:val="24"/>
      <w:szCs w:val="24"/>
      <w:lang w:eastAsia="en-US"/>
    </w:rPr>
  </w:style>
  <w:style w:type="paragraph" w:customStyle="1" w:styleId="EstiloAnexoA1XIzquierda125cm">
    <w:name w:val="Estilo Anexo A.1.X + Izquierda:  1.25 cm"/>
    <w:basedOn w:val="Normal"/>
    <w:uiPriority w:val="99"/>
    <w:rsid w:val="0064402C"/>
    <w:pPr>
      <w:numPr>
        <w:numId w:val="4"/>
      </w:numPr>
      <w:spacing w:line="240" w:lineRule="auto"/>
      <w:jc w:val="both"/>
    </w:pPr>
    <w:rPr>
      <w:rFonts w:ascii="Arial" w:hAnsi="Arial" w:cs="Arial"/>
      <w:b/>
      <w:bCs/>
      <w:lang w:val="es-ES_tradnl" w:bidi="ar-SA"/>
    </w:rPr>
  </w:style>
  <w:style w:type="character" w:customStyle="1" w:styleId="Ttulo4Car">
    <w:name w:val="Título 4 Car"/>
    <w:link w:val="Ttulo4"/>
    <w:uiPriority w:val="9"/>
    <w:rsid w:val="0064402C"/>
    <w:rPr>
      <w:rFonts w:ascii="Cambria" w:eastAsia="Times New Roman" w:hAnsi="Cambria"/>
      <w:b/>
      <w:bCs/>
      <w:i/>
      <w:iCs/>
      <w:color w:val="4F81BD"/>
      <w:sz w:val="22"/>
      <w:szCs w:val="22"/>
    </w:rPr>
  </w:style>
  <w:style w:type="character" w:customStyle="1" w:styleId="Ttulo5Car">
    <w:name w:val="Título 5 Car"/>
    <w:link w:val="Ttulo5"/>
    <w:uiPriority w:val="9"/>
    <w:rsid w:val="0064402C"/>
    <w:rPr>
      <w:rFonts w:ascii="Cambria" w:eastAsia="Times New Roman" w:hAnsi="Cambria"/>
      <w:color w:val="243F60"/>
      <w:sz w:val="22"/>
      <w:szCs w:val="22"/>
    </w:rPr>
  </w:style>
  <w:style w:type="character" w:customStyle="1" w:styleId="Ttulo6Car">
    <w:name w:val="Título 6 Car"/>
    <w:link w:val="Ttulo6"/>
    <w:uiPriority w:val="9"/>
    <w:rsid w:val="0064402C"/>
    <w:rPr>
      <w:rFonts w:ascii="Cambria" w:eastAsia="Times New Roman" w:hAnsi="Cambria"/>
      <w:i/>
      <w:iCs/>
      <w:color w:val="243F60"/>
      <w:sz w:val="22"/>
      <w:szCs w:val="22"/>
    </w:rPr>
  </w:style>
  <w:style w:type="character" w:customStyle="1" w:styleId="Ttulo7Car">
    <w:name w:val="Título 7 Car"/>
    <w:link w:val="Ttulo7"/>
    <w:uiPriority w:val="9"/>
    <w:rsid w:val="0064402C"/>
    <w:rPr>
      <w:rFonts w:ascii="Cambria" w:eastAsia="Times New Roman" w:hAnsi="Cambria"/>
      <w:i/>
      <w:iCs/>
      <w:color w:val="404040"/>
      <w:sz w:val="22"/>
      <w:szCs w:val="22"/>
    </w:rPr>
  </w:style>
  <w:style w:type="character" w:customStyle="1" w:styleId="Ttulo8Car">
    <w:name w:val="Título 8 Car"/>
    <w:link w:val="Ttulo8"/>
    <w:uiPriority w:val="9"/>
    <w:rsid w:val="0064402C"/>
    <w:rPr>
      <w:rFonts w:ascii="Cambria" w:eastAsia="Times New Roman" w:hAnsi="Cambria"/>
      <w:color w:val="404040"/>
    </w:rPr>
  </w:style>
  <w:style w:type="character" w:customStyle="1" w:styleId="Ttulo9Car">
    <w:name w:val="Título 9 Car"/>
    <w:link w:val="Ttulo9"/>
    <w:uiPriority w:val="9"/>
    <w:rsid w:val="0064402C"/>
    <w:rPr>
      <w:rFonts w:ascii="Cambria" w:eastAsia="Times New Roman" w:hAnsi="Cambria"/>
      <w:i/>
      <w:iCs/>
      <w:color w:val="404040"/>
    </w:rPr>
  </w:style>
  <w:style w:type="character" w:customStyle="1" w:styleId="ms-profilevalue1">
    <w:name w:val="ms-profilevalue1"/>
    <w:rsid w:val="0064402C"/>
    <w:rPr>
      <w:color w:val="4C4C4C"/>
    </w:rPr>
  </w:style>
  <w:style w:type="paragraph" w:styleId="ndice1">
    <w:name w:val="index 1"/>
    <w:basedOn w:val="Normal"/>
    <w:next w:val="Normal"/>
    <w:autoRedefine/>
    <w:uiPriority w:val="99"/>
    <w:unhideWhenUsed/>
    <w:rsid w:val="0064402C"/>
    <w:pPr>
      <w:tabs>
        <w:tab w:val="right" w:leader="dot" w:pos="8828"/>
      </w:tabs>
      <w:spacing w:after="0" w:line="360" w:lineRule="auto"/>
      <w:ind w:left="220" w:hanging="220"/>
    </w:pPr>
    <w:rPr>
      <w:lang w:val="es-BO" w:eastAsia="es-BO" w:bidi="ar-SA"/>
    </w:rPr>
  </w:style>
  <w:style w:type="paragraph" w:styleId="Sinespaciado">
    <w:name w:val="No Spacing"/>
    <w:uiPriority w:val="1"/>
    <w:qFormat/>
    <w:rsid w:val="0064402C"/>
    <w:rPr>
      <w:rFonts w:eastAsia="Times New Roman"/>
      <w:sz w:val="22"/>
      <w:szCs w:val="22"/>
    </w:rPr>
  </w:style>
  <w:style w:type="paragraph" w:customStyle="1" w:styleId="Estilo13">
    <w:name w:val="Estilo13"/>
    <w:basedOn w:val="Prrafodelista"/>
    <w:qFormat/>
    <w:rsid w:val="0064402C"/>
    <w:pPr>
      <w:spacing w:line="240" w:lineRule="auto"/>
      <w:ind w:hanging="720"/>
      <w:contextualSpacing/>
      <w:jc w:val="both"/>
    </w:pPr>
    <w:rPr>
      <w:rFonts w:ascii="Arial Unicode MS" w:eastAsia="Arial Unicode MS" w:hAnsi="Arial Unicode MS" w:cs="Arial Unicode MS"/>
      <w:sz w:val="20"/>
      <w:szCs w:val="20"/>
      <w:lang w:val="es-BO" w:eastAsia="es-BO" w:bidi="ar-SA"/>
    </w:rPr>
  </w:style>
  <w:style w:type="paragraph" w:customStyle="1" w:styleId="NOE2010CG">
    <w:name w:val="NOE2010CG"/>
    <w:basedOn w:val="Normal"/>
    <w:qFormat/>
    <w:rsid w:val="0064402C"/>
    <w:pPr>
      <w:keepNext/>
      <w:keepLines/>
      <w:spacing w:before="200" w:after="0" w:line="240" w:lineRule="auto"/>
      <w:ind w:left="360" w:hanging="360"/>
      <w:jc w:val="both"/>
      <w:outlineLvl w:val="1"/>
    </w:pPr>
    <w:rPr>
      <w:rFonts w:eastAsia="Arial Unicode MS" w:cs="Calibri"/>
      <w:b/>
      <w:bCs/>
      <w:sz w:val="20"/>
      <w:szCs w:val="26"/>
      <w:lang w:val="es-BO" w:eastAsia="es-BO" w:bidi="ar-SA"/>
    </w:rPr>
  </w:style>
  <w:style w:type="paragraph" w:customStyle="1" w:styleId="NOE2010CGC">
    <w:name w:val="NOE2010CGC"/>
    <w:basedOn w:val="Normal"/>
    <w:link w:val="NOE2010CGCCar"/>
    <w:qFormat/>
    <w:rsid w:val="0064402C"/>
    <w:pPr>
      <w:spacing w:after="0" w:line="240" w:lineRule="auto"/>
      <w:ind w:left="360" w:hanging="360"/>
      <w:jc w:val="both"/>
    </w:pPr>
    <w:rPr>
      <w:rFonts w:eastAsia="Arial Unicode MS"/>
      <w:b/>
      <w:bCs/>
      <w:sz w:val="20"/>
      <w:szCs w:val="26"/>
      <w:lang w:bidi="ar-SA"/>
    </w:rPr>
  </w:style>
  <w:style w:type="character" w:customStyle="1" w:styleId="NOE2010CGCCar">
    <w:name w:val="NOE2010CGC Car"/>
    <w:link w:val="NOE2010CGC"/>
    <w:rsid w:val="0064402C"/>
    <w:rPr>
      <w:rFonts w:eastAsia="Arial Unicode MS" w:cs="Calibri"/>
      <w:b/>
      <w:bCs/>
      <w:szCs w:val="26"/>
    </w:rPr>
  </w:style>
  <w:style w:type="paragraph" w:customStyle="1" w:styleId="NOE2010CGCC">
    <w:name w:val="NOE2010CGCC"/>
    <w:basedOn w:val="Normal"/>
    <w:link w:val="NOE2010CGCCCar"/>
    <w:qFormat/>
    <w:rsid w:val="0064402C"/>
    <w:pPr>
      <w:spacing w:after="0" w:line="240" w:lineRule="auto"/>
      <w:ind w:left="1146" w:hanging="720"/>
      <w:jc w:val="both"/>
    </w:pPr>
    <w:rPr>
      <w:rFonts w:eastAsia="Arial Unicode MS"/>
      <w:sz w:val="20"/>
      <w:lang w:bidi="ar-SA"/>
    </w:rPr>
  </w:style>
  <w:style w:type="character" w:customStyle="1" w:styleId="NOE2010CGCCCar">
    <w:name w:val="NOE2010CGCC Car"/>
    <w:link w:val="NOE2010CGCC"/>
    <w:rsid w:val="0064402C"/>
    <w:rPr>
      <w:rFonts w:eastAsia="Arial Unicode MS" w:cs="Calibri"/>
      <w:szCs w:val="22"/>
    </w:rPr>
  </w:style>
  <w:style w:type="paragraph" w:customStyle="1" w:styleId="Estilo9">
    <w:name w:val="Estilo9"/>
    <w:basedOn w:val="Normal"/>
    <w:link w:val="Estilo9Car"/>
    <w:qFormat/>
    <w:rsid w:val="0064402C"/>
    <w:pPr>
      <w:spacing w:after="0" w:line="240" w:lineRule="auto"/>
      <w:ind w:left="720" w:hanging="720"/>
      <w:jc w:val="both"/>
    </w:pPr>
    <w:rPr>
      <w:rFonts w:ascii="Arial Unicode MS" w:eastAsia="Arial Unicode MS" w:hAnsi="Arial Unicode MS"/>
      <w:sz w:val="20"/>
      <w:lang w:bidi="ar-SA"/>
    </w:rPr>
  </w:style>
  <w:style w:type="character" w:customStyle="1" w:styleId="Estilo9Car">
    <w:name w:val="Estilo9 Car"/>
    <w:link w:val="Estilo9"/>
    <w:rsid w:val="0064402C"/>
    <w:rPr>
      <w:rFonts w:ascii="Arial Unicode MS" w:eastAsia="Arial Unicode MS" w:hAnsi="Arial Unicode MS" w:cs="Arial Unicode MS"/>
      <w:szCs w:val="22"/>
    </w:rPr>
  </w:style>
  <w:style w:type="paragraph" w:customStyle="1" w:styleId="Estilo4">
    <w:name w:val="Estilo4"/>
    <w:basedOn w:val="Normal"/>
    <w:link w:val="Estilo4Car"/>
    <w:qFormat/>
    <w:rsid w:val="0064402C"/>
    <w:pPr>
      <w:keepNext/>
      <w:keepLines/>
      <w:tabs>
        <w:tab w:val="left" w:pos="851"/>
      </w:tabs>
      <w:spacing w:after="0" w:line="240" w:lineRule="auto"/>
      <w:ind w:left="735" w:hanging="375"/>
      <w:jc w:val="both"/>
      <w:outlineLvl w:val="1"/>
    </w:pPr>
    <w:rPr>
      <w:rFonts w:ascii="Arial Unicode MS" w:eastAsia="Arial Unicode MS" w:hAnsi="Arial Unicode MS"/>
      <w:bCs/>
      <w:sz w:val="20"/>
      <w:szCs w:val="26"/>
      <w:lang w:bidi="ar-SA"/>
    </w:rPr>
  </w:style>
  <w:style w:type="character" w:customStyle="1" w:styleId="Estilo4Car">
    <w:name w:val="Estilo4 Car"/>
    <w:link w:val="Estilo4"/>
    <w:rsid w:val="0064402C"/>
    <w:rPr>
      <w:rFonts w:ascii="Arial Unicode MS" w:eastAsia="Arial Unicode MS" w:hAnsi="Arial Unicode MS" w:cs="Arial Unicode MS"/>
      <w:bCs/>
      <w:szCs w:val="26"/>
    </w:rPr>
  </w:style>
  <w:style w:type="paragraph" w:customStyle="1" w:styleId="Estilo5">
    <w:name w:val="Estilo 5"/>
    <w:basedOn w:val="Estilo4"/>
    <w:qFormat/>
    <w:rsid w:val="0064402C"/>
    <w:pPr>
      <w:numPr>
        <w:ilvl w:val="2"/>
      </w:numPr>
      <w:tabs>
        <w:tab w:val="clear" w:pos="851"/>
        <w:tab w:val="num" w:pos="360"/>
        <w:tab w:val="left" w:pos="709"/>
      </w:tabs>
      <w:ind w:left="709" w:hanging="283"/>
    </w:pPr>
    <w:rPr>
      <w:b/>
    </w:rPr>
  </w:style>
  <w:style w:type="character" w:customStyle="1" w:styleId="ms-profilevaluesmall1">
    <w:name w:val="ms-profilevaluesmall1"/>
    <w:rsid w:val="0064402C"/>
    <w:rPr>
      <w:sz w:val="22"/>
      <w:szCs w:val="22"/>
    </w:rPr>
  </w:style>
  <w:style w:type="paragraph" w:customStyle="1" w:styleId="Default">
    <w:name w:val="Default"/>
    <w:rsid w:val="0064402C"/>
    <w:pPr>
      <w:autoSpaceDE w:val="0"/>
      <w:autoSpaceDN w:val="0"/>
      <w:adjustRightInd w:val="0"/>
    </w:pPr>
    <w:rPr>
      <w:rFonts w:ascii="Arial" w:eastAsia="Times New Roman" w:hAnsi="Arial" w:cs="Arial"/>
      <w:color w:val="000000"/>
      <w:sz w:val="24"/>
      <w:szCs w:val="24"/>
    </w:rPr>
  </w:style>
  <w:style w:type="paragraph" w:customStyle="1" w:styleId="AnexoA2X">
    <w:name w:val="Anexo A.2.X"/>
    <w:basedOn w:val="Normal"/>
    <w:uiPriority w:val="99"/>
    <w:rsid w:val="0064402C"/>
    <w:pPr>
      <w:spacing w:line="240" w:lineRule="auto"/>
      <w:ind w:left="720" w:hanging="360"/>
      <w:jc w:val="both"/>
    </w:pPr>
    <w:rPr>
      <w:rFonts w:ascii="Arial" w:hAnsi="Arial" w:cs="Arial"/>
      <w:sz w:val="20"/>
      <w:szCs w:val="20"/>
      <w:lang w:val="es-ES_tradnl" w:bidi="ar-SA"/>
    </w:rPr>
  </w:style>
  <w:style w:type="paragraph" w:styleId="Continuarlista2">
    <w:name w:val="List Continue 2"/>
    <w:basedOn w:val="Normal"/>
    <w:uiPriority w:val="99"/>
    <w:unhideWhenUsed/>
    <w:rsid w:val="0064402C"/>
    <w:pPr>
      <w:spacing w:after="120"/>
      <w:ind w:left="566"/>
      <w:contextualSpacing/>
    </w:pPr>
  </w:style>
  <w:style w:type="paragraph" w:customStyle="1" w:styleId="AnexoA2">
    <w:name w:val="Anexo A.2"/>
    <w:basedOn w:val="Normal"/>
    <w:uiPriority w:val="99"/>
    <w:rsid w:val="0064402C"/>
    <w:pPr>
      <w:numPr>
        <w:numId w:val="5"/>
      </w:numPr>
      <w:spacing w:line="240" w:lineRule="auto"/>
      <w:jc w:val="both"/>
    </w:pPr>
    <w:rPr>
      <w:rFonts w:ascii="Arial" w:hAnsi="Arial" w:cs="Arial"/>
      <w:b/>
      <w:bCs/>
      <w:sz w:val="24"/>
      <w:szCs w:val="24"/>
      <w:lang w:val="es-ES_tradnl" w:bidi="ar-SA"/>
    </w:rPr>
  </w:style>
  <w:style w:type="paragraph" w:styleId="Subttulo">
    <w:name w:val="Subtitle"/>
    <w:aliases w:val="Subtítulo 2"/>
    <w:basedOn w:val="Normal"/>
    <w:next w:val="Normal"/>
    <w:link w:val="SubttuloCar"/>
    <w:uiPriority w:val="99"/>
    <w:qFormat/>
    <w:rsid w:val="0064402C"/>
    <w:pPr>
      <w:spacing w:line="240" w:lineRule="auto"/>
      <w:ind w:left="360" w:hanging="360"/>
      <w:jc w:val="both"/>
    </w:pPr>
    <w:rPr>
      <w:rFonts w:ascii="Arial" w:hAnsi="Arial"/>
      <w:b/>
      <w:bCs/>
      <w:spacing w:val="15"/>
      <w:lang w:bidi="ar-SA"/>
    </w:rPr>
  </w:style>
  <w:style w:type="character" w:customStyle="1" w:styleId="SubttuloCar">
    <w:name w:val="Subtítulo Car"/>
    <w:aliases w:val="Subtítulo 2 Car"/>
    <w:link w:val="Subttulo"/>
    <w:uiPriority w:val="99"/>
    <w:rsid w:val="0064402C"/>
    <w:rPr>
      <w:rFonts w:ascii="Arial" w:eastAsia="Times New Roman" w:hAnsi="Arial" w:cs="Arial"/>
      <w:b/>
      <w:bCs/>
      <w:spacing w:val="15"/>
      <w:sz w:val="22"/>
      <w:szCs w:val="22"/>
      <w:lang w:eastAsia="en-US"/>
    </w:rPr>
  </w:style>
  <w:style w:type="paragraph" w:customStyle="1" w:styleId="SUBTITULOS2">
    <w:name w:val="SUBTITULOS2"/>
    <w:next w:val="Normal"/>
    <w:uiPriority w:val="99"/>
    <w:rsid w:val="0064402C"/>
    <w:pPr>
      <w:spacing w:after="200"/>
      <w:ind w:left="1080" w:hanging="720"/>
      <w:jc w:val="both"/>
    </w:pPr>
    <w:rPr>
      <w:rFonts w:eastAsia="Times New Roman" w:cs="Calibri"/>
      <w:b/>
      <w:bCs/>
      <w:i/>
      <w:iCs/>
      <w:sz w:val="22"/>
      <w:szCs w:val="22"/>
      <w:lang w:eastAsia="en-US"/>
    </w:rPr>
  </w:style>
  <w:style w:type="paragraph" w:styleId="Sangradetextonormal">
    <w:name w:val="Body Text Indent"/>
    <w:basedOn w:val="Normal"/>
    <w:link w:val="SangradetextonormalCar"/>
    <w:uiPriority w:val="99"/>
    <w:semiHidden/>
    <w:unhideWhenUsed/>
    <w:rsid w:val="003C4D86"/>
    <w:pPr>
      <w:spacing w:after="120"/>
      <w:ind w:left="360"/>
    </w:pPr>
  </w:style>
  <w:style w:type="character" w:customStyle="1" w:styleId="SangradetextonormalCar">
    <w:name w:val="Sangría de texto normal Car"/>
    <w:link w:val="Sangradetextonormal"/>
    <w:uiPriority w:val="99"/>
    <w:semiHidden/>
    <w:rsid w:val="003C4D86"/>
    <w:rPr>
      <w:rFonts w:eastAsia="Times New Roman"/>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3C4D86"/>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3C4D86"/>
    <w:rPr>
      <w:rFonts w:eastAsia="Times New Roman"/>
      <w:sz w:val="22"/>
      <w:szCs w:val="22"/>
      <w:lang w:val="es-ES" w:eastAsia="en-US" w:bidi="en-US"/>
    </w:rPr>
  </w:style>
  <w:style w:type="character" w:customStyle="1" w:styleId="PrrafodelistaCar">
    <w:name w:val="Párrafo de lista Car"/>
    <w:aliases w:val="titulo 5 Car"/>
    <w:link w:val="Prrafodelista"/>
    <w:uiPriority w:val="34"/>
    <w:locked/>
    <w:rsid w:val="00694224"/>
    <w:rPr>
      <w:rFonts w:eastAsia="Times New Roman"/>
      <w:sz w:val="22"/>
      <w:szCs w:val="22"/>
      <w:lang w:val="es-ES" w:eastAsia="en-US" w:bidi="en-US"/>
    </w:rPr>
  </w:style>
  <w:style w:type="paragraph" w:styleId="Revisin">
    <w:name w:val="Revision"/>
    <w:hidden/>
    <w:uiPriority w:val="99"/>
    <w:semiHidden/>
    <w:rsid w:val="00DD428C"/>
    <w:rPr>
      <w:rFonts w:eastAsia="Times New Roman"/>
      <w:sz w:val="22"/>
      <w:szCs w:val="22"/>
      <w:lang w:val="es-E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14244">
      <w:bodyDiv w:val="1"/>
      <w:marLeft w:val="0"/>
      <w:marRight w:val="0"/>
      <w:marTop w:val="0"/>
      <w:marBottom w:val="0"/>
      <w:divBdr>
        <w:top w:val="none" w:sz="0" w:space="0" w:color="auto"/>
        <w:left w:val="none" w:sz="0" w:space="0" w:color="auto"/>
        <w:bottom w:val="none" w:sz="0" w:space="0" w:color="auto"/>
        <w:right w:val="none" w:sz="0" w:space="0" w:color="auto"/>
      </w:divBdr>
    </w:div>
    <w:div w:id="703940335">
      <w:bodyDiv w:val="1"/>
      <w:marLeft w:val="0"/>
      <w:marRight w:val="0"/>
      <w:marTop w:val="0"/>
      <w:marBottom w:val="0"/>
      <w:divBdr>
        <w:top w:val="none" w:sz="0" w:space="0" w:color="auto"/>
        <w:left w:val="none" w:sz="0" w:space="0" w:color="auto"/>
        <w:bottom w:val="none" w:sz="0" w:space="0" w:color="auto"/>
        <w:right w:val="none" w:sz="0" w:space="0" w:color="auto"/>
      </w:divBdr>
    </w:div>
    <w:div w:id="1052001508">
      <w:bodyDiv w:val="1"/>
      <w:marLeft w:val="0"/>
      <w:marRight w:val="0"/>
      <w:marTop w:val="0"/>
      <w:marBottom w:val="0"/>
      <w:divBdr>
        <w:top w:val="none" w:sz="0" w:space="0" w:color="auto"/>
        <w:left w:val="none" w:sz="0" w:space="0" w:color="auto"/>
        <w:bottom w:val="none" w:sz="0" w:space="0" w:color="auto"/>
        <w:right w:val="none" w:sz="0" w:space="0" w:color="auto"/>
      </w:divBdr>
    </w:div>
    <w:div w:id="1202940967">
      <w:bodyDiv w:val="1"/>
      <w:marLeft w:val="0"/>
      <w:marRight w:val="0"/>
      <w:marTop w:val="0"/>
      <w:marBottom w:val="0"/>
      <w:divBdr>
        <w:top w:val="none" w:sz="0" w:space="0" w:color="auto"/>
        <w:left w:val="none" w:sz="0" w:space="0" w:color="auto"/>
        <w:bottom w:val="none" w:sz="0" w:space="0" w:color="auto"/>
        <w:right w:val="none" w:sz="0" w:space="0" w:color="auto"/>
      </w:divBdr>
    </w:div>
    <w:div w:id="1271821770">
      <w:bodyDiv w:val="1"/>
      <w:marLeft w:val="0"/>
      <w:marRight w:val="0"/>
      <w:marTop w:val="0"/>
      <w:marBottom w:val="0"/>
      <w:divBdr>
        <w:top w:val="none" w:sz="0" w:space="0" w:color="auto"/>
        <w:left w:val="none" w:sz="0" w:space="0" w:color="auto"/>
        <w:bottom w:val="none" w:sz="0" w:space="0" w:color="auto"/>
        <w:right w:val="none" w:sz="0" w:space="0" w:color="auto"/>
      </w:divBdr>
    </w:div>
    <w:div w:id="1517229018">
      <w:bodyDiv w:val="1"/>
      <w:marLeft w:val="0"/>
      <w:marRight w:val="0"/>
      <w:marTop w:val="0"/>
      <w:marBottom w:val="0"/>
      <w:divBdr>
        <w:top w:val="none" w:sz="0" w:space="0" w:color="auto"/>
        <w:left w:val="none" w:sz="0" w:space="0" w:color="auto"/>
        <w:bottom w:val="none" w:sz="0" w:space="0" w:color="auto"/>
        <w:right w:val="none" w:sz="0" w:space="0" w:color="auto"/>
      </w:divBdr>
    </w:div>
    <w:div w:id="1738819043">
      <w:bodyDiv w:val="1"/>
      <w:marLeft w:val="0"/>
      <w:marRight w:val="0"/>
      <w:marTop w:val="0"/>
      <w:marBottom w:val="0"/>
      <w:divBdr>
        <w:top w:val="none" w:sz="0" w:space="0" w:color="auto"/>
        <w:left w:val="none" w:sz="0" w:space="0" w:color="auto"/>
        <w:bottom w:val="none" w:sz="0" w:space="0" w:color="auto"/>
        <w:right w:val="none" w:sz="0" w:space="0" w:color="auto"/>
      </w:divBdr>
    </w:div>
    <w:div w:id="1950357262">
      <w:bodyDiv w:val="1"/>
      <w:marLeft w:val="0"/>
      <w:marRight w:val="0"/>
      <w:marTop w:val="0"/>
      <w:marBottom w:val="0"/>
      <w:divBdr>
        <w:top w:val="none" w:sz="0" w:space="0" w:color="auto"/>
        <w:left w:val="none" w:sz="0" w:space="0" w:color="auto"/>
        <w:bottom w:val="none" w:sz="0" w:space="0" w:color="auto"/>
        <w:right w:val="none" w:sz="0" w:space="0" w:color="auto"/>
      </w:divBdr>
    </w:div>
    <w:div w:id="1973629470">
      <w:bodyDiv w:val="1"/>
      <w:marLeft w:val="0"/>
      <w:marRight w:val="0"/>
      <w:marTop w:val="0"/>
      <w:marBottom w:val="0"/>
      <w:divBdr>
        <w:top w:val="none" w:sz="0" w:space="0" w:color="auto"/>
        <w:left w:val="none" w:sz="0" w:space="0" w:color="auto"/>
        <w:bottom w:val="none" w:sz="0" w:space="0" w:color="auto"/>
        <w:right w:val="none" w:sz="0" w:space="0" w:color="auto"/>
      </w:divBdr>
    </w:div>
    <w:div w:id="2042123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settings" Target="settings.xml"/><Relationship Id="rId19" Type="http://schemas.openxmlformats.org/officeDocument/2006/relationships/fontTable" Target="fontTable.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documentManagement>
    <Criterio_x0020_Vigencia xmlns="0c0fb5dd-be07-4744-b397-150840e1f755">2</Criterio_x0020_Vigencia>
    <Tipo_x0020_de_x0020_Doc_x002e__x0020_Rel_x002e__x0020_a_x0020_la_x0020_Org_x002e_ xmlns="2d723e6a-7bac-4181-8b61-14ef1bfdb225" xsi:nil="true"/>
    <Tipo_x0020_Doc. xmlns="0c0fb5dd-be07-4744-b397-150840e1f755">13</Tipo_x0020_Doc.>
    <Doc._x0020_Hijo_x0020_Relacionado xmlns="0c0fb5dd-be07-4744-b397-150840e1f755">false</Doc._x0020_Hijo_x0020_Relacionado>
    <Código xmlns="c8348e05-1073-4350-a7b7-b2e45b58d896">ENT.TL.AS.008</Código>
    <Fecha_x0020_Vigencia xmlns="c8348e05-1073-4350-a7b7-b2e45b58d896">2012-09-11T04:00:00+00:00</Fecha_x0020_Vigencia>
    <Doc_x002e__x0020_Padre xmlns="2d723e6a-7bac-4181-8b61-14ef1bfdb225"/>
    <Doc_x002e__x0020_Hijos xmlns="2d723e6a-7bac-4181-8b61-14ef1bfdb225"/>
    <Documentos_x0020_Organizacionales xmlns="2d723e6a-7bac-4181-8b61-14ef1bfdb225" xsi:nil="true"/>
    <Doc_x002e__x0020_Relacionados xmlns="2d723e6a-7bac-4181-8b61-14ef1bfdb225"/>
    <Procs_x0020_Relacionados xmlns="2d723e6a-7bac-4181-8b61-14ef1bfdb225">11</Procs_x0020_Relacionados>
    <Tipo_x0020_Doc_x002e__x0020_Normativo xmlns="2d723e6a-7bac-4181-8b61-14ef1bfdb225">8</Tipo_x0020_Doc_x002e__x0020_Normativo>
    <Clase xmlns="0c0fb5dd-be07-4744-b397-150840e1f755">2</Clase>
    <Original xmlns="2d723e6a-7bac-4181-8b61-14ef1bfdb225" xsi:nil="true"/>
    <Fecha_x0020_Fin_x0020_Vigencia xmlns="2d723e6a-7bac-4181-8b61-14ef1bfdb225" xsi:nil="true"/>
    <Ver. xmlns="c8348e05-1073-4350-a7b7-b2e45b58d896">2</Ver.>
    <ItemPadre xmlns="2d723e6a-7bac-4181-8b61-14ef1bfdb225" xsi:nil="true"/>
    <Original_x002d_Bckp xmlns="2d723e6a-7bac-4181-8b61-14ef1bfdb225" xsi:nil="true"/>
    <Descripción_x005f_x0020_de_x005f_x0020_Documento xmlns="c3006b78-ebd3-4194-a094-2d6c115f5cfb" xsi:nil="true"/>
    <Área xmlns="0c0fb5dd-be07-4744-b397-150840e1f755">17</Área>
    <Estado_x0020_Documento xmlns="0c0fb5dd-be07-4744-b397-150840e1f755">1</Estado_x0020_Documento>
    <Código. xmlns="0c0fb5dd-be07-4744-b397-150840e1f755">7131</Código.>
    <Doc_x0020_Hijos xmlns="2d723e6a-7bac-4181-8b61-14ef1bfdb225"/>
    <FlagPadre xmlns="2d723e6a-7bac-4181-8b61-14ef1bfdb225" xsi:nil="true"/>
  </documentManagement>
</p:properties>
</file>

<file path=customXml/item2.xml><?xml version="1.0" encoding="utf-8"?>
<?mso-contentType ?>
<customXsn xmlns="http://schemas.microsoft.com/office/2006/metadata/customXsn">
  <xsnLocation>http://enspdes01/InformacionOrganizacion/_cts/Documento de la Empresa(-889789430)/f67a5cdffedaa849customXsn.xsn</xsnLocation>
  <cached>False</cached>
  <openByDefault>False</openByDefault>
  <xsnScope>http://enspdes01/InformacionOrganizacion</xsnScope>
</customXsn>
</file>

<file path=customXml/item3.xml><?xml version="1.0" encoding="utf-8"?>
<ct:contentTypeSchema xmlns:ct="http://schemas.microsoft.com/office/2006/metadata/contentType" xmlns:ma="http://schemas.microsoft.com/office/2006/metadata/properties/metaAttributes" ct:_="" ma:_="" ma:contentTypeName="Documento de la Organización" ma:contentTypeID="0x01010069D0109CC52A9D4EA83579F589D6AC3C00D5306A617A62434E831E611D00AD3961" ma:contentTypeVersion="96" ma:contentTypeDescription="Cualquier documento de la empresa." ma:contentTypeScope="" ma:versionID="f1c9fa2d7101b19eb18259d794d903d7">
  <xsd:schema xmlns:xsd="http://www.w3.org/2001/XMLSchema" xmlns:p="http://schemas.microsoft.com/office/2006/metadata/properties" xmlns:ns2="c8348e05-1073-4350-a7b7-b2e45b58d896" xmlns:ns3="c3006b78-ebd3-4194-a094-2d6c115f5cfb" xmlns:ns4="0c0fb5dd-be07-4744-b397-150840e1f755" xmlns:ns5="2d723e6a-7bac-4181-8b61-14ef1bfdb225" targetNamespace="http://schemas.microsoft.com/office/2006/metadata/properties" ma:root="true" ma:fieldsID="e940348dec4f11726d4e65e6f507997c" ns2:_="" ns3:_="" ns4:_="" ns5:_="">
    <xsd:import namespace="c8348e05-1073-4350-a7b7-b2e45b58d896"/>
    <xsd:import namespace="c3006b78-ebd3-4194-a094-2d6c115f5cfb"/>
    <xsd:import namespace="0c0fb5dd-be07-4744-b397-150840e1f755"/>
    <xsd:import namespace="2d723e6a-7bac-4181-8b61-14ef1bfdb225"/>
    <xsd:element name="properties">
      <xsd:complexType>
        <xsd:sequence>
          <xsd:element name="documentManagement">
            <xsd:complexType>
              <xsd:all>
                <xsd:element ref="ns2:Código"/>
                <xsd:element ref="ns3:Descripción_x005f_x0020_de_x005f_x0020_Documento" minOccurs="0"/>
                <xsd:element ref="ns2:Ver."/>
                <xsd:element ref="ns4:Área"/>
                <xsd:element ref="ns2:Fecha_x0020_Vigencia"/>
                <xsd:element ref="ns5:Doc_x002e__x0020_Relacionados" minOccurs="0"/>
                <xsd:element ref="ns4:Tipo_x0020_Doc."/>
                <xsd:element ref="ns4:Clase"/>
                <xsd:element ref="ns4:Criterio_x0020_Vigencia"/>
                <xsd:element ref="ns4:Estado_x0020_Documento"/>
                <xsd:element ref="ns4:Doc._x0020_Hijo_x0020_Relacionado" minOccurs="0"/>
                <xsd:element ref="ns5:Original" minOccurs="0"/>
                <xsd:element ref="ns4:Código." minOccurs="0"/>
                <xsd:element ref="ns5:Doc_x0020_Hijos" minOccurs="0"/>
                <xsd:element ref="ns5:Doc_x002e__x0020_Hijos" minOccurs="0"/>
                <xsd:element ref="ns5:Doc_x002e__x0020_Padre" minOccurs="0"/>
                <xsd:element ref="ns5:Documentos_x0020_Organizacionales" minOccurs="0"/>
                <xsd:element ref="ns5:Fecha_x0020_Fin_x0020_Vigencia" minOccurs="0"/>
                <xsd:element ref="ns5:FlagPadre" minOccurs="0"/>
                <xsd:element ref="ns5:ItemPadre" minOccurs="0"/>
                <xsd:element ref="ns5:Original_x002d_Bckp" minOccurs="0"/>
                <xsd:element ref="ns5:Procs_x0020_Relacionados" minOccurs="0"/>
                <xsd:element ref="ns5:Tipo_x0020_de_x0020_Doc_x002e__x0020_Rel_x002e__x0020_a_x0020_la_x0020_Org_x002e_" minOccurs="0"/>
                <xsd:element ref="ns5:Tipo_x0020_Doc_x002e__x0020_Normativo" minOccurs="0"/>
              </xsd:all>
            </xsd:complexType>
          </xsd:element>
        </xsd:sequence>
      </xsd:complexType>
    </xsd:element>
  </xsd:schema>
  <xsd:schema xmlns:xsd="http://www.w3.org/2001/XMLSchema" xmlns:dms="http://schemas.microsoft.com/office/2006/documentManagement/types" targetNamespace="c8348e05-1073-4350-a7b7-b2e45b58d896" elementFormDefault="qualified">
    <xsd:import namespace="http://schemas.microsoft.com/office/2006/documentManagement/types"/>
    <xsd:element name="Código" ma:index="1" ma:displayName="Código" ma:default="" ma:description="Representa a un código único por elemento." ma:internalName="C_x00f3_digo" ma:readOnly="false">
      <xsd:simpleType>
        <xsd:restriction base="dms:Text">
          <xsd:maxLength value="32"/>
        </xsd:restriction>
      </xsd:simpleType>
    </xsd:element>
    <xsd:element name="Ver." ma:index="4" ma:displayName="Ver." ma:decimals="0" ma:default="1" ma:description="La versión del documento oficial." ma:internalName="Ver_x002e_" ma:percentage="FALSE">
      <xsd:simpleType>
        <xsd:restriction base="dms:Number">
          <xsd:maxInclusive value="1000"/>
          <xsd:minInclusive value="1"/>
        </xsd:restriction>
      </xsd:simpleType>
    </xsd:element>
    <xsd:element name="Fecha_x0020_Vigencia" ma:index="6" ma:displayName="Fecha Vigencia" ma:default="[today]" ma:format="DateOnly" ma:internalName="Fecha_x0020_Vigencia" ma:readOnly="false">
      <xsd:simpleType>
        <xsd:restriction base="dms:DateTime"/>
      </xsd:simpleType>
    </xsd:element>
  </xsd:schema>
  <xsd:schema xmlns:xsd="http://www.w3.org/2001/XMLSchema" xmlns:dms="http://schemas.microsoft.com/office/2006/documentManagement/types" targetNamespace="c3006b78-ebd3-4194-a094-2d6c115f5cfb" elementFormDefault="qualified">
    <xsd:import namespace="http://schemas.microsoft.com/office/2006/documentManagement/types"/>
    <xsd:element name="Descripción_x005f_x0020_de_x005f_x0020_Documento" ma:index="3" nillable="true" ma:displayName="Descripción de Documento" ma:default="" ma:description="Una descripción del documento, este campo no es obligatorio." ma:internalName="Descripci_x00f3_n_x0020_de_x0020_Documento">
      <xsd:simpleType>
        <xsd:restriction base="dms:Note"/>
      </xsd:simpleType>
    </xsd:element>
  </xsd:schema>
  <xsd:schema xmlns:xsd="http://www.w3.org/2001/XMLSchema" xmlns:dms="http://schemas.microsoft.com/office/2006/documentManagement/types" targetNamespace="0c0fb5dd-be07-4744-b397-150840e1f755" elementFormDefault="qualified">
    <xsd:import namespace="http://schemas.microsoft.com/office/2006/documentManagement/types"/>
    <xsd:element name="Área" ma:index="5" ma:displayName="Área" ma:description="Área de la organización de procedencia del documento." ma:list="{2a5f2eb8-f0bb-4736-9cfb-ede569c15f3d}" ma:internalName="_x00c1_rea0" ma:showField="Title" ma:web="0c0fb5dd-be07-4744-b397-150840e1f755">
      <xsd:simpleType>
        <xsd:restriction base="dms:Lookup"/>
      </xsd:simpleType>
    </xsd:element>
    <xsd:element name="Tipo_x0020_Doc." ma:index="8" ma:displayName="Tipo Doc." ma:description="Tipo del Documento." ma:list="{8c2458ed-6fa4-4662-b383-033c9eee6d35}" ma:internalName="Tipo_x0020_Doc_x002e_" ma:readOnly="false" ma:showField="Title" ma:web="0c0fb5dd-be07-4744-b397-150840e1f755">
      <xsd:simpleType>
        <xsd:restriction base="dms:Lookup"/>
      </xsd:simpleType>
    </xsd:element>
    <xsd:element name="Clase" ma:index="9" ma:displayName="Clase" ma:description="Clase del Documento" ma:list="{c97b4cc1-8994-4c47-984d-1b6deda06fe1}" ma:internalName="Clase" ma:showField="Title" ma:web="0c0fb5dd-be07-4744-b397-150840e1f755">
      <xsd:simpleType>
        <xsd:restriction base="dms:Lookup"/>
      </xsd:simpleType>
    </xsd:element>
    <xsd:element name="Criterio_x0020_Vigencia" ma:index="10" ma:displayName="Criterio Vigencia" ma:list="{d2cd7f8b-0737-4731-b83f-803b01f6ac33}" ma:internalName="Criterio_x0020_Vigencia" ma:readOnly="false" ma:showField="Title" ma:web="0c0fb5dd-be07-4744-b397-150840e1f755">
      <xsd:simpleType>
        <xsd:restriction base="dms:Lookup"/>
      </xsd:simpleType>
    </xsd:element>
    <xsd:element name="Estado_x0020_Documento" ma:index="11" ma:displayName="Estado Documento" ma:description="Los estado de un documento." ma:list="{3a540dd9-a028-499d-8199-3cef41e3bde0}" ma:internalName="Estado_x0020_Documento" ma:showField="Title" ma:web="0c0fb5dd-be07-4744-b397-150840e1f755">
      <xsd:simpleType>
        <xsd:restriction base="dms:Lookup"/>
      </xsd:simpleType>
    </xsd:element>
    <xsd:element name="Doc._x0020_Hijo_x0020_Relacionado" ma:index="12" nillable="true" ma:displayName="Doc. Hijo Relacionado" ma:default="0" ma:description="Si esta columna es Sí, deberá aparecer en la lista de documento relacionados para ser elegido." ma:internalName="Doc_x002e__x0020_Hijo_x0020_Relacionado">
      <xsd:simpleType>
        <xsd:restriction base="dms:Boolean"/>
      </xsd:simpleType>
    </xsd:element>
    <xsd:element name="Código." ma:index="22" nillable="true" ma:displayName="Código." ma:description="Campo para crear un enlace al mismo documento con el código como étiqueta." ma:list="{2d723e6a-7bac-4181-8b61-14ef1bfdb225}" ma:internalName="C_x00f3_digo_x002e_" ma:readOnly="false" ma:showField="C_x00f3_digo" ma:web="0c0fb5dd-be07-4744-b397-150840e1f755">
      <xsd:simpleType>
        <xsd:restriction base="dms:Lookup"/>
      </xsd:simpleType>
    </xsd:element>
  </xsd:schema>
  <xsd:schema xmlns:xsd="http://www.w3.org/2001/XMLSchema" xmlns:dms="http://schemas.microsoft.com/office/2006/documentManagement/types" targetNamespace="2d723e6a-7bac-4181-8b61-14ef1bfdb225" elementFormDefault="qualified">
    <xsd:import namespace="http://schemas.microsoft.com/office/2006/documentManagement/types"/>
    <xsd:element name="Doc_x002e__x0020_Relacionados" ma:index="7" nillable="true" ma:displayName="Doc. Relacionados" ma:description="Documentos relacionados al documento actual." ma:list="{2d723e6a-7bac-4181-8b61-14ef1bfdb225}" ma:internalName="Doc_x002e__x0020_Relacionados" ma:readOnly="false" ma:showField="C_x00f3_digo">
      <xsd:complexType>
        <xsd:complexContent>
          <xsd:extension base="dms:MultiChoiceLookup">
            <xsd:sequence>
              <xsd:element name="Value" type="dms:Lookup" maxOccurs="unbounded" minOccurs="0" nillable="true"/>
            </xsd:sequence>
          </xsd:extension>
        </xsd:complexContent>
      </xsd:complexType>
    </xsd:element>
    <xsd:element name="Original" ma:index="15" nillable="true" ma:displayName="Original" ma:list="{7fbef6af-22b3-4e0e-b959-aac498ea85dc}" ma:internalName="Original" ma:showField="Codigo_x002d_Version">
      <xsd:simpleType>
        <xsd:restriction base="dms:Lookup"/>
      </xsd:simpleType>
    </xsd:element>
    <xsd:element name="Doc_x0020_Hijos" ma:index="25" nillable="true" ma:displayName="Doc Hijos" ma:list="{2d723e6a-7bac-4181-8b61-14ef1bfdb225}" ma:internalName="Doc_x0020_Hijos" ma:showField="C_x00f3_digo">
      <xsd:complexType>
        <xsd:complexContent>
          <xsd:extension base="dms:MultiChoiceLookup">
            <xsd:sequence>
              <xsd:element name="Value" type="dms:Lookup" maxOccurs="unbounded" minOccurs="0" nillable="true"/>
            </xsd:sequence>
          </xsd:extension>
        </xsd:complexContent>
      </xsd:complexType>
    </xsd:element>
    <xsd:element name="Doc_x002e__x0020_Hijos" ma:index="26" nillable="true" ma:displayName="Doc. Hijos" ma:list="{2d723e6a-7bac-4181-8b61-14ef1bfdb225}" ma:internalName="Doc_x002e__x0020_Hijos" ma:showField="Codigo_x002d_Version">
      <xsd:complexType>
        <xsd:complexContent>
          <xsd:extension base="dms:MultiChoiceLookup">
            <xsd:sequence>
              <xsd:element name="Value" type="dms:Lookup" maxOccurs="unbounded" minOccurs="0" nillable="true"/>
            </xsd:sequence>
          </xsd:extension>
        </xsd:complexContent>
      </xsd:complexType>
    </xsd:element>
    <xsd:element name="Doc_x002e__x0020_Padre" ma:index="27" nillable="true" ma:displayName="Doc. Padre" ma:list="{2d723e6a-7bac-4181-8b61-14ef1bfdb225}" ma:internalName="Doc_x002e__x0020_Padre" ma:showField="C_x00f3_digo">
      <xsd:complexType>
        <xsd:complexContent>
          <xsd:extension base="dms:MultiChoiceLookup">
            <xsd:sequence>
              <xsd:element name="Value" type="dms:Lookup" maxOccurs="unbounded" minOccurs="0" nillable="true"/>
            </xsd:sequence>
          </xsd:extension>
        </xsd:complexContent>
      </xsd:complexType>
    </xsd:element>
    <xsd:element name="Documentos_x0020_Organizacionales" ma:index="28" nillable="true" ma:displayName="Documentos Organizacionales" ma:list="{177839a3-b072-426b-9be8-4a57d3c37c87}" ma:internalName="Documentos_x0020_Organizacionales" ma:showField="Title">
      <xsd:simpleType>
        <xsd:restriction base="dms:Lookup"/>
      </xsd:simpleType>
    </xsd:element>
    <xsd:element name="Fecha_x0020_Fin_x0020_Vigencia" ma:index="29" nillable="true" ma:displayName="Fecha Fin Vigencia" ma:format="DateOnly" ma:internalName="Fecha_x0020_Fin_x0020_Vigencia">
      <xsd:simpleType>
        <xsd:restriction base="dms:DateTime"/>
      </xsd:simpleType>
    </xsd:element>
    <xsd:element name="FlagPadre" ma:index="30" nillable="true" ma:displayName="FlagPadre" ma:internalName="FlagPadre">
      <xsd:simpleType>
        <xsd:restriction base="dms:Text">
          <xsd:maxLength value="255"/>
        </xsd:restriction>
      </xsd:simpleType>
    </xsd:element>
    <xsd:element name="ItemPadre" ma:index="31" nillable="true" ma:displayName="ItemPadre" ma:internalName="ItemPadre">
      <xsd:simpleType>
        <xsd:restriction base="dms:Text">
          <xsd:maxLength value="255"/>
        </xsd:restriction>
      </xsd:simpleType>
    </xsd:element>
    <xsd:element name="Original_x002d_Bckp" ma:index="32" nillable="true" ma:displayName="Original-Bckp" ma:list="{7fbef6af-22b3-4e0e-b959-aac498ea85dc}" ma:internalName="Original_x002d_Bckp" ma:showField="C_x00f3_digo">
      <xsd:simpleType>
        <xsd:restriction base="dms:Lookup"/>
      </xsd:simpleType>
    </xsd:element>
    <xsd:element name="Procs_x0020_Relacionados" ma:index="33" nillable="true" ma:displayName="Procs Relacionados" ma:list="{48f51178-c2e9-4dee-bc49-ce7461407de0}" ma:internalName="Procs_x0020_Relacionados" ma:showField="Title">
      <xsd:simpleType>
        <xsd:restriction base="dms:Lookup"/>
      </xsd:simpleType>
    </xsd:element>
    <xsd:element name="Tipo_x0020_de_x0020_Doc_x002e__x0020_Rel_x002e__x0020_a_x0020_la_x0020_Org_x002e_" ma:index="34" nillable="true" ma:displayName="Tipo de Doc. Rel. a la Org." ma:list="{3dec43d9-a88d-4aa7-add5-2d41b2a5833c}" ma:internalName="Tipo_x0020_de_x0020_Doc_x002e__x0020_Rel_x002e__x0020_a_x0020_la_x0020_Org_x002e_" ma:showField="Title">
      <xsd:simpleType>
        <xsd:restriction base="dms:Lookup"/>
      </xsd:simpleType>
    </xsd:element>
    <xsd:element name="Tipo_x0020_Doc_x002e__x0020_Normativo" ma:index="35" nillable="true" ma:displayName="Tipo Doc. Normativo" ma:list="{b6ea2fa2-0c6b-422c-80de-fdde67bbe6a4}" ma:internalName="Tipo_x0020_Doc_x002e__x0020_Normativo" ma:showField="Title">
      <xsd:simpleType>
        <xsd:restriction base="dms:Lookup"/>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Tipo de contenido"/>
        <xsd:element ref="dc:title" minOccurs="0" maxOccurs="1" ma:index="2" ma:displayName="Título"/>
        <xsd:element ref="dc:subject" minOccurs="0" maxOccurs="1"/>
        <xsd:element ref="dc:description" minOccurs="0" maxOccurs="1"/>
        <xsd:element name="keywords" minOccurs="0" maxOccurs="1" type="xsd:string" ma:index="14" ma:displayName="Palabras clave"/>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79A8E-6D8D-42A5-AC36-8A629B7DD660}">
  <ds:schemaRefs>
    <ds:schemaRef ds:uri="http://schemas.microsoft.com/office/2006/metadata/properties"/>
    <ds:schemaRef ds:uri="0c0fb5dd-be07-4744-b397-150840e1f755"/>
    <ds:schemaRef ds:uri="2d723e6a-7bac-4181-8b61-14ef1bfdb225"/>
    <ds:schemaRef ds:uri="c8348e05-1073-4350-a7b7-b2e45b58d896"/>
    <ds:schemaRef ds:uri="c3006b78-ebd3-4194-a094-2d6c115f5cfb"/>
  </ds:schemaRefs>
</ds:datastoreItem>
</file>

<file path=customXml/itemProps2.xml><?xml version="1.0" encoding="utf-8"?>
<ds:datastoreItem xmlns:ds="http://schemas.openxmlformats.org/officeDocument/2006/customXml" ds:itemID="{B0776420-32F2-42D5-A4AA-9076F2BB62D3}">
  <ds:schemaRefs>
    <ds:schemaRef ds:uri="http://schemas.microsoft.com/office/2006/metadata/customXsn"/>
  </ds:schemaRefs>
</ds:datastoreItem>
</file>

<file path=customXml/itemProps3.xml><?xml version="1.0" encoding="utf-8"?>
<ds:datastoreItem xmlns:ds="http://schemas.openxmlformats.org/officeDocument/2006/customXml" ds:itemID="{289DD793-D3DE-40F3-81E4-461C23A14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348e05-1073-4350-a7b7-b2e45b58d896"/>
    <ds:schemaRef ds:uri="c3006b78-ebd3-4194-a094-2d6c115f5cfb"/>
    <ds:schemaRef ds:uri="0c0fb5dd-be07-4744-b397-150840e1f755"/>
    <ds:schemaRef ds:uri="2d723e6a-7bac-4181-8b61-14ef1bfdb22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61AC9BC-0C9E-4D98-A8C3-2F09EBA63546}">
  <ds:schemaRefs>
    <ds:schemaRef ds:uri="http://schemas.microsoft.com/office/2006/metadata/longProperties"/>
  </ds:schemaRefs>
</ds:datastoreItem>
</file>

<file path=customXml/itemProps5.xml><?xml version="1.0" encoding="utf-8"?>
<ds:datastoreItem xmlns:ds="http://schemas.openxmlformats.org/officeDocument/2006/customXml" ds:itemID="{1532DDEC-F864-414F-9C74-879B9E9C2A9D}">
  <ds:schemaRefs>
    <ds:schemaRef ds:uri="http://schemas.microsoft.com/sharepoint/v3/contenttype/forms"/>
  </ds:schemaRefs>
</ds:datastoreItem>
</file>

<file path=customXml/itemProps6.xml><?xml version="1.0" encoding="utf-8"?>
<ds:datastoreItem xmlns:ds="http://schemas.openxmlformats.org/officeDocument/2006/customXml" ds:itemID="{5E7C4B11-5017-4AFC-AE48-779AD94F3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14</Pages>
  <Words>3990</Words>
  <Characters>21950</Characters>
  <Application>Microsoft Office Word</Application>
  <DocSecurity>0</DocSecurity>
  <Lines>182</Lines>
  <Paragraphs>51</Paragraphs>
  <ScaleCrop>false</ScaleCrop>
  <HeadingPairs>
    <vt:vector size="2" baseType="variant">
      <vt:variant>
        <vt:lpstr>Título</vt:lpstr>
      </vt:variant>
      <vt:variant>
        <vt:i4>1</vt:i4>
      </vt:variant>
    </vt:vector>
  </HeadingPairs>
  <TitlesOfParts>
    <vt:vector size="1" baseType="lpstr">
      <vt:lpstr>Modelo de Especificaciones Técnicas</vt:lpstr>
    </vt:vector>
  </TitlesOfParts>
  <Company>ENTEL S.A.</Company>
  <LinksUpToDate>false</LinksUpToDate>
  <CharactersWithSpaces>25889</CharactersWithSpaces>
  <SharedDoc>false</SharedDoc>
  <HLinks>
    <vt:vector size="72" baseType="variant">
      <vt:variant>
        <vt:i4>1114163</vt:i4>
      </vt:variant>
      <vt:variant>
        <vt:i4>68</vt:i4>
      </vt:variant>
      <vt:variant>
        <vt:i4>0</vt:i4>
      </vt:variant>
      <vt:variant>
        <vt:i4>5</vt:i4>
      </vt:variant>
      <vt:variant>
        <vt:lpwstr/>
      </vt:variant>
      <vt:variant>
        <vt:lpwstr>_Toc316503612</vt:lpwstr>
      </vt:variant>
      <vt:variant>
        <vt:i4>1114163</vt:i4>
      </vt:variant>
      <vt:variant>
        <vt:i4>62</vt:i4>
      </vt:variant>
      <vt:variant>
        <vt:i4>0</vt:i4>
      </vt:variant>
      <vt:variant>
        <vt:i4>5</vt:i4>
      </vt:variant>
      <vt:variant>
        <vt:lpwstr/>
      </vt:variant>
      <vt:variant>
        <vt:lpwstr>_Toc316503611</vt:lpwstr>
      </vt:variant>
      <vt:variant>
        <vt:i4>1114163</vt:i4>
      </vt:variant>
      <vt:variant>
        <vt:i4>56</vt:i4>
      </vt:variant>
      <vt:variant>
        <vt:i4>0</vt:i4>
      </vt:variant>
      <vt:variant>
        <vt:i4>5</vt:i4>
      </vt:variant>
      <vt:variant>
        <vt:lpwstr/>
      </vt:variant>
      <vt:variant>
        <vt:lpwstr>_Toc316503610</vt:lpwstr>
      </vt:variant>
      <vt:variant>
        <vt:i4>1048627</vt:i4>
      </vt:variant>
      <vt:variant>
        <vt:i4>50</vt:i4>
      </vt:variant>
      <vt:variant>
        <vt:i4>0</vt:i4>
      </vt:variant>
      <vt:variant>
        <vt:i4>5</vt:i4>
      </vt:variant>
      <vt:variant>
        <vt:lpwstr/>
      </vt:variant>
      <vt:variant>
        <vt:lpwstr>_Toc316503609</vt:lpwstr>
      </vt:variant>
      <vt:variant>
        <vt:i4>1048627</vt:i4>
      </vt:variant>
      <vt:variant>
        <vt:i4>44</vt:i4>
      </vt:variant>
      <vt:variant>
        <vt:i4>0</vt:i4>
      </vt:variant>
      <vt:variant>
        <vt:i4>5</vt:i4>
      </vt:variant>
      <vt:variant>
        <vt:lpwstr/>
      </vt:variant>
      <vt:variant>
        <vt:lpwstr>_Toc316503608</vt:lpwstr>
      </vt:variant>
      <vt:variant>
        <vt:i4>1048627</vt:i4>
      </vt:variant>
      <vt:variant>
        <vt:i4>38</vt:i4>
      </vt:variant>
      <vt:variant>
        <vt:i4>0</vt:i4>
      </vt:variant>
      <vt:variant>
        <vt:i4>5</vt:i4>
      </vt:variant>
      <vt:variant>
        <vt:lpwstr/>
      </vt:variant>
      <vt:variant>
        <vt:lpwstr>_Toc316503607</vt:lpwstr>
      </vt:variant>
      <vt:variant>
        <vt:i4>1048627</vt:i4>
      </vt:variant>
      <vt:variant>
        <vt:i4>32</vt:i4>
      </vt:variant>
      <vt:variant>
        <vt:i4>0</vt:i4>
      </vt:variant>
      <vt:variant>
        <vt:i4>5</vt:i4>
      </vt:variant>
      <vt:variant>
        <vt:lpwstr/>
      </vt:variant>
      <vt:variant>
        <vt:lpwstr>_Toc316503606</vt:lpwstr>
      </vt:variant>
      <vt:variant>
        <vt:i4>1048627</vt:i4>
      </vt:variant>
      <vt:variant>
        <vt:i4>26</vt:i4>
      </vt:variant>
      <vt:variant>
        <vt:i4>0</vt:i4>
      </vt:variant>
      <vt:variant>
        <vt:i4>5</vt:i4>
      </vt:variant>
      <vt:variant>
        <vt:lpwstr/>
      </vt:variant>
      <vt:variant>
        <vt:lpwstr>_Toc316503605</vt:lpwstr>
      </vt:variant>
      <vt:variant>
        <vt:i4>1048627</vt:i4>
      </vt:variant>
      <vt:variant>
        <vt:i4>20</vt:i4>
      </vt:variant>
      <vt:variant>
        <vt:i4>0</vt:i4>
      </vt:variant>
      <vt:variant>
        <vt:i4>5</vt:i4>
      </vt:variant>
      <vt:variant>
        <vt:lpwstr/>
      </vt:variant>
      <vt:variant>
        <vt:lpwstr>_Toc316503604</vt:lpwstr>
      </vt:variant>
      <vt:variant>
        <vt:i4>1048627</vt:i4>
      </vt:variant>
      <vt:variant>
        <vt:i4>14</vt:i4>
      </vt:variant>
      <vt:variant>
        <vt:i4>0</vt:i4>
      </vt:variant>
      <vt:variant>
        <vt:i4>5</vt:i4>
      </vt:variant>
      <vt:variant>
        <vt:lpwstr/>
      </vt:variant>
      <vt:variant>
        <vt:lpwstr>_Toc316503603</vt:lpwstr>
      </vt:variant>
      <vt:variant>
        <vt:i4>1048627</vt:i4>
      </vt:variant>
      <vt:variant>
        <vt:i4>8</vt:i4>
      </vt:variant>
      <vt:variant>
        <vt:i4>0</vt:i4>
      </vt:variant>
      <vt:variant>
        <vt:i4>5</vt:i4>
      </vt:variant>
      <vt:variant>
        <vt:lpwstr/>
      </vt:variant>
      <vt:variant>
        <vt:lpwstr>_Toc316503602</vt:lpwstr>
      </vt:variant>
      <vt:variant>
        <vt:i4>1048627</vt:i4>
      </vt:variant>
      <vt:variant>
        <vt:i4>2</vt:i4>
      </vt:variant>
      <vt:variant>
        <vt:i4>0</vt:i4>
      </vt:variant>
      <vt:variant>
        <vt:i4>5</vt:i4>
      </vt:variant>
      <vt:variant>
        <vt:lpwstr/>
      </vt:variant>
      <vt:variant>
        <vt:lpwstr>_Toc316503601</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Especificaciones Técnicas</dc:title>
  <dc:creator>dmonrroy</dc:creator>
  <cp:keywords>especificaciones; técnicas</cp:keywords>
  <cp:lastModifiedBy>Gina Camila Maradey Melendrez</cp:lastModifiedBy>
  <cp:revision>3</cp:revision>
  <cp:lastPrinted>2015-03-30T20:42:00Z</cp:lastPrinted>
  <dcterms:created xsi:type="dcterms:W3CDTF">2017-04-10T15:42:00Z</dcterms:created>
  <dcterms:modified xsi:type="dcterms:W3CDTF">2017-04-10T15:53:00Z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Documento de la Organización</vt:lpwstr>
  </property>
  <property fmtid="{D5CDD505-2E9C-101B-9397-08002B2CF9AE}" pid="3" name="ContentTypeId">
    <vt:lpwstr>0x01010069D0109CC52A9D4EA83579F589D6AC3C00D5306A617A62434E831E611D00AD3961</vt:lpwstr>
  </property>
</Properties>
</file>